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E93A1" w14:textId="38D47194" w:rsidR="00A14CB8" w:rsidRPr="00A3388B" w:rsidRDefault="0014641A" w:rsidP="00046770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Mẫu </w:t>
      </w:r>
      <w:r w:rsidR="00A14CB8" w:rsidRPr="00A3388B">
        <w:rPr>
          <w:rFonts w:ascii="Times New Roman" w:hAnsi="Times New Roman"/>
          <w:b/>
          <w:bCs/>
          <w:color w:val="000000"/>
          <w:sz w:val="26"/>
          <w:szCs w:val="26"/>
        </w:rPr>
        <w:t>hiếu số 0</w:t>
      </w:r>
      <w:r w:rsidR="001D708F" w:rsidRPr="00A3388B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>2</w:t>
      </w:r>
    </w:p>
    <w:p w14:paraId="3202424F" w14:textId="75A4FB9B" w:rsidR="00A14CB8" w:rsidRPr="00A3388B" w:rsidRDefault="00A14CB8" w:rsidP="00A3388B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bookmarkStart w:id="1" w:name="_Hlk129796762"/>
      <w:r w:rsidRPr="00A3388B">
        <w:rPr>
          <w:rFonts w:ascii="Times New Roman" w:hAnsi="Times New Roman"/>
          <w:b/>
          <w:bCs/>
          <w:color w:val="000000"/>
          <w:sz w:val="26"/>
          <w:szCs w:val="26"/>
        </w:rPr>
        <w:t>KHẢO SÁT THỰC TRẠNG TỔ CHỨC VÀ THỰC HIỆN DỊCH VỤ CẤP CỨU năm 2023</w:t>
      </w:r>
    </w:p>
    <w:bookmarkEnd w:id="1"/>
    <w:p w14:paraId="1BB69ABB" w14:textId="708EA057" w:rsidR="00A14CB8" w:rsidRPr="00A3388B" w:rsidRDefault="00A14CB8" w:rsidP="00713D84">
      <w:pPr>
        <w:jc w:val="center"/>
        <w:rPr>
          <w:rFonts w:ascii="Times New Roman" w:eastAsia="Calibri" w:hAnsi="Times New Roman"/>
          <w:i/>
          <w:iCs/>
          <w:sz w:val="26"/>
          <w:szCs w:val="26"/>
          <w:lang w:val="vi-VN"/>
        </w:rPr>
      </w:pPr>
      <w:r w:rsidRPr="00A3388B">
        <w:rPr>
          <w:rFonts w:ascii="Times New Roman" w:hAnsi="Times New Roman"/>
          <w:i/>
          <w:iCs/>
          <w:color w:val="000000"/>
          <w:sz w:val="26"/>
          <w:szCs w:val="26"/>
          <w:lang w:val="vi-VN"/>
        </w:rPr>
        <w:t>(Dành cho Trung tâm cấp cứu 115</w:t>
      </w:r>
      <w:r w:rsidR="00B165EE" w:rsidRPr="00A3388B">
        <w:rPr>
          <w:rFonts w:ascii="Times New Roman" w:hAnsi="Times New Roman"/>
          <w:i/>
          <w:iCs/>
          <w:color w:val="000000"/>
          <w:sz w:val="26"/>
          <w:szCs w:val="26"/>
          <w:lang w:val="vi-VN"/>
        </w:rPr>
        <w:t xml:space="preserve"> độc lập, công lập hoặc tư nhân</w:t>
      </w:r>
      <w:r w:rsidRPr="00A3388B">
        <w:rPr>
          <w:rFonts w:ascii="Times New Roman" w:eastAsia="Calibri" w:hAnsi="Times New Roman"/>
          <w:i/>
          <w:iCs/>
          <w:sz w:val="26"/>
          <w:szCs w:val="26"/>
          <w:lang w:val="vi-VN"/>
        </w:rPr>
        <w:t>)</w:t>
      </w:r>
    </w:p>
    <w:p w14:paraId="475ABD18" w14:textId="77777777" w:rsidR="00A14CB8" w:rsidRPr="00A3388B" w:rsidRDefault="00A14CB8" w:rsidP="00A3388B">
      <w:pPr>
        <w:spacing w:before="60"/>
        <w:rPr>
          <w:rFonts w:ascii="Times New Roman" w:eastAsia="Calibri" w:hAnsi="Times New Roman"/>
          <w:i/>
          <w:iCs/>
          <w:sz w:val="26"/>
          <w:szCs w:val="26"/>
          <w:lang w:val="vi-VN"/>
        </w:rPr>
      </w:pPr>
    </w:p>
    <w:p w14:paraId="7F150E4B" w14:textId="77777777" w:rsidR="001D708F" w:rsidRPr="00A3388B" w:rsidRDefault="001D708F" w:rsidP="00A3388B">
      <w:pPr>
        <w:spacing w:before="60"/>
        <w:jc w:val="both"/>
        <w:rPr>
          <w:rFonts w:ascii="Times New Roman" w:hAnsi="Times New Roman"/>
          <w:color w:val="0000FF"/>
          <w:sz w:val="26"/>
          <w:szCs w:val="26"/>
          <w:u w:val="single"/>
        </w:rPr>
      </w:pPr>
      <w:r w:rsidRPr="00A3388B">
        <w:rPr>
          <w:rFonts w:ascii="Times New Roman" w:hAnsi="Times New Roman"/>
          <w:i/>
          <w:iCs/>
          <w:color w:val="000000"/>
          <w:sz w:val="26"/>
          <w:szCs w:val="26"/>
        </w:rPr>
        <w:t xml:space="preserve">Ghi chú: trong quá trình thu thập thông tin vào mẫu phiếu, nếu có vướng mắc hoặc cần thêm thông tin, đề nghị liên hệ Cục QLKCB: CN. Đỗ Thị Thư – ĐT: 0984723924, email: </w:t>
      </w:r>
      <w:hyperlink r:id="rId7" w:history="1">
        <w:r w:rsidRPr="00A3388B">
          <w:rPr>
            <w:rStyle w:val="Hyperlink"/>
            <w:rFonts w:ascii="Times New Roman" w:hAnsi="Times New Roman"/>
            <w:i/>
            <w:iCs/>
            <w:sz w:val="26"/>
            <w:szCs w:val="26"/>
          </w:rPr>
          <w:t>dothu156@gmail.com</w:t>
        </w:r>
      </w:hyperlink>
      <w:r w:rsidRPr="00A3388B">
        <w:rPr>
          <w:rFonts w:ascii="Times New Roman" w:hAnsi="Times New Roman"/>
          <w:color w:val="0000FF"/>
          <w:sz w:val="26"/>
          <w:szCs w:val="26"/>
          <w:u w:val="single"/>
          <w:lang w:val="vi-VN"/>
        </w:rPr>
        <w:t>.</w:t>
      </w:r>
      <w:r w:rsidRPr="00A3388B">
        <w:rPr>
          <w:rFonts w:ascii="Times New Roman" w:hAnsi="Times New Roman"/>
          <w:color w:val="0000FF"/>
          <w:sz w:val="26"/>
          <w:szCs w:val="26"/>
          <w:u w:val="single"/>
        </w:rPr>
        <w:t xml:space="preserve"> </w:t>
      </w:r>
    </w:p>
    <w:p w14:paraId="65D24582" w14:textId="77777777" w:rsidR="00EB42BC" w:rsidRPr="00A3388B" w:rsidRDefault="00EB42BC" w:rsidP="00A3388B">
      <w:pPr>
        <w:spacing w:before="60"/>
        <w:rPr>
          <w:rFonts w:ascii="Times New Roman" w:eastAsia="Calibri" w:hAnsi="Times New Roman"/>
          <w:i/>
          <w:iCs/>
          <w:sz w:val="26"/>
          <w:szCs w:val="26"/>
          <w:lang w:val="vi-VN"/>
        </w:rPr>
      </w:pPr>
    </w:p>
    <w:p w14:paraId="07681BA5" w14:textId="77777777" w:rsidR="00854D61" w:rsidRPr="000C03FA" w:rsidRDefault="00854D61" w:rsidP="00A3388B">
      <w:pPr>
        <w:spacing w:before="60"/>
        <w:rPr>
          <w:rFonts w:ascii="Times New Roman" w:hAnsi="Times New Roman"/>
          <w:b/>
          <w:bCs/>
          <w:sz w:val="26"/>
          <w:szCs w:val="26"/>
        </w:rPr>
      </w:pPr>
      <w:r w:rsidRPr="000C03FA">
        <w:rPr>
          <w:rFonts w:ascii="Times New Roman" w:hAnsi="Times New Roman"/>
          <w:b/>
          <w:bCs/>
          <w:sz w:val="26"/>
          <w:szCs w:val="26"/>
        </w:rPr>
        <w:t>I. THÔNG TIN CHUNG</w:t>
      </w:r>
    </w:p>
    <w:p w14:paraId="3FF931ED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Họ tên </w:t>
      </w:r>
      <w:r w:rsidRPr="000C03FA">
        <w:rPr>
          <w:rFonts w:ascii="Times New Roman" w:hAnsi="Times New Roman"/>
          <w:sz w:val="26"/>
          <w:szCs w:val="26"/>
        </w:rPr>
        <w:t>người đầu mối điền thông tin</w:t>
      </w:r>
      <w:r w:rsidRPr="000C03FA">
        <w:rPr>
          <w:rFonts w:ascii="Times New Roman" w:hAnsi="Times New Roman"/>
          <w:color w:val="111111"/>
          <w:sz w:val="26"/>
          <w:szCs w:val="26"/>
        </w:rPr>
        <w:t>:</w:t>
      </w:r>
    </w:p>
    <w:p w14:paraId="55FD38A6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Chức vụ (khoa, phòng, đơn vị)</w:t>
      </w:r>
    </w:p>
    <w:p w14:paraId="6E731331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Điện thoại</w:t>
      </w:r>
    </w:p>
    <w:p w14:paraId="4FB4254D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Email:</w:t>
      </w:r>
    </w:p>
    <w:p w14:paraId="458C3E23" w14:textId="2B612584" w:rsidR="00DE04C3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Tên Cơ sở: </w:t>
      </w:r>
    </w:p>
    <w:p w14:paraId="7EA77AFD" w14:textId="7A49BC3F" w:rsidR="00C5568A" w:rsidRPr="000C03FA" w:rsidRDefault="00C5568A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Mã cơ sở khám bệnh, chữa bệnh (nếu có)</w:t>
      </w:r>
    </w:p>
    <w:p w14:paraId="4344E129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Mã tỉnh, thành phố: </w:t>
      </w:r>
    </w:p>
    <w:p w14:paraId="447EC912" w14:textId="77777777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Thuộc vùng:</w:t>
      </w:r>
    </w:p>
    <w:p w14:paraId="4EF495F3" w14:textId="6E331EED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Trung du và miền núi phía Bắc</w:t>
      </w:r>
    </w:p>
    <w:p w14:paraId="18296006" w14:textId="3A366D5F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Đồng bằng sông Hồng</w:t>
      </w:r>
    </w:p>
    <w:p w14:paraId="06558A5E" w14:textId="550EB857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Bắc Trung Bộ và Duyên Hải miền Trung</w:t>
      </w:r>
    </w:p>
    <w:p w14:paraId="1AA9F6DE" w14:textId="30C2D1D9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Tây Nguyên</w:t>
      </w:r>
    </w:p>
    <w:p w14:paraId="05705767" w14:textId="3CF94F6B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Đông Nam Bộ</w:t>
      </w:r>
    </w:p>
    <w:p w14:paraId="41D5B919" w14:textId="436890B1" w:rsidR="00854D61" w:rsidRPr="000C03FA" w:rsidRDefault="00854D61" w:rsidP="007F3A4F">
      <w:pPr>
        <w:pStyle w:val="ListParagraph"/>
        <w:numPr>
          <w:ilvl w:val="0"/>
          <w:numId w:val="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Đồng bằng sông Cửu Long</w:t>
      </w:r>
    </w:p>
    <w:p w14:paraId="3F2AD424" w14:textId="57F2E6F9" w:rsidR="00854D61" w:rsidRPr="000C03FA" w:rsidRDefault="00854D61" w:rsidP="007F3A4F">
      <w:pPr>
        <w:pStyle w:val="ListParagraph"/>
        <w:numPr>
          <w:ilvl w:val="0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Trực thuộc</w:t>
      </w:r>
      <w:r w:rsidR="008E6AA9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(câu hỏi nhiều lựa chọn trả lời)</w:t>
      </w:r>
    </w:p>
    <w:p w14:paraId="69193DAC" w14:textId="77777777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Bộ Y tế</w:t>
      </w:r>
    </w:p>
    <w:p w14:paraId="085FCC19" w14:textId="228CD6A5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Sở Y tế tỉnh, thành phố</w:t>
      </w:r>
    </w:p>
    <w:p w14:paraId="5E25A20A" w14:textId="2060C3D4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Bệnh viện đa khoa tỉnh, thành phố</w:t>
      </w:r>
    </w:p>
    <w:p w14:paraId="64C633FF" w14:textId="77777777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Bộ, Ngành</w:t>
      </w:r>
    </w:p>
    <w:p w14:paraId="4DA09A8A" w14:textId="38A29078" w:rsidR="00C5568A" w:rsidRPr="000C03FA" w:rsidRDefault="00C5568A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Bệnh viện tư nhân</w:t>
      </w:r>
    </w:p>
    <w:p w14:paraId="22C599BA" w14:textId="74070D92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Tư nhân</w:t>
      </w:r>
    </w:p>
    <w:p w14:paraId="40E4748B" w14:textId="7911AA44" w:rsidR="004D603B" w:rsidRPr="000C03FA" w:rsidRDefault="004D603B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Công lập và tư nhân</w:t>
      </w:r>
    </w:p>
    <w:p w14:paraId="38FE27D3" w14:textId="4D835BDE" w:rsidR="00755F7E" w:rsidRPr="000C03FA" w:rsidRDefault="00755F7E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Từ thiện</w:t>
      </w:r>
    </w:p>
    <w:p w14:paraId="43684025" w14:textId="5CFFE80B" w:rsidR="00755F7E" w:rsidRPr="000C03FA" w:rsidRDefault="00755F7E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Tôn giáo</w:t>
      </w:r>
    </w:p>
    <w:p w14:paraId="5613F662" w14:textId="77777777" w:rsidR="00854D61" w:rsidRPr="000C03FA" w:rsidRDefault="00854D61" w:rsidP="007F3A4F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Khác….</w:t>
      </w:r>
    </w:p>
    <w:p w14:paraId="56DFE711" w14:textId="1FBC5774" w:rsidR="00854D61" w:rsidRPr="000C03FA" w:rsidRDefault="00854D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Hạng </w:t>
      </w:r>
      <w:del w:id="2" w:author="Ngoc Le Van Truong" w:date="2023-04-28T09:35:00Z">
        <w:r w:rsidRPr="000C03FA" w:rsidDel="00FA46CF">
          <w:rPr>
            <w:rFonts w:ascii="Times New Roman" w:hAnsi="Times New Roman"/>
            <w:color w:val="111111"/>
            <w:sz w:val="26"/>
            <w:szCs w:val="26"/>
          </w:rPr>
          <w:delText>cơ sở</w:delText>
        </w:r>
      </w:del>
      <w:ins w:id="3" w:author="Ngoc Le Van Truong" w:date="2023-04-28T09:35:00Z">
        <w:r w:rsidR="00FA46CF">
          <w:rPr>
            <w:rFonts w:ascii="Times New Roman" w:hAnsi="Times New Roman"/>
            <w:color w:val="111111"/>
            <w:sz w:val="26"/>
            <w:szCs w:val="26"/>
          </w:rPr>
          <w:t>của Trung tâm cấp cứu 115</w:t>
        </w:r>
      </w:ins>
    </w:p>
    <w:p w14:paraId="17023B35" w14:textId="7753447B" w:rsidR="00A3388B" w:rsidRPr="000C03FA" w:rsidDel="00FA46CF" w:rsidRDefault="00A3388B" w:rsidP="007F3A4F">
      <w:pPr>
        <w:pStyle w:val="ListParagraph"/>
        <w:numPr>
          <w:ilvl w:val="0"/>
          <w:numId w:val="5"/>
        </w:numPr>
        <w:spacing w:before="60"/>
        <w:contextualSpacing w:val="0"/>
        <w:jc w:val="both"/>
        <w:rPr>
          <w:del w:id="4" w:author="Ngoc Le Van Truong" w:date="2023-04-28T09:35:00Z"/>
          <w:rFonts w:ascii="Times New Roman" w:hAnsi="Times New Roman"/>
          <w:color w:val="111111"/>
          <w:sz w:val="26"/>
          <w:szCs w:val="26"/>
        </w:rPr>
      </w:pPr>
      <w:del w:id="5" w:author="Ngoc Le Van Truong" w:date="2023-04-28T09:35:00Z">
        <w:r w:rsidRPr="000C03FA" w:rsidDel="00FA46CF">
          <w:rPr>
            <w:rFonts w:ascii="Times New Roman" w:hAnsi="Times New Roman"/>
            <w:color w:val="111111"/>
            <w:sz w:val="26"/>
            <w:szCs w:val="26"/>
          </w:rPr>
          <w:delText>Hạng đặc biệt</w:delText>
        </w:r>
      </w:del>
    </w:p>
    <w:p w14:paraId="28BF6853" w14:textId="7A576324" w:rsidR="00A3388B" w:rsidRPr="000C03FA" w:rsidRDefault="00A3388B" w:rsidP="007F3A4F">
      <w:pPr>
        <w:pStyle w:val="ListParagraph"/>
        <w:numPr>
          <w:ilvl w:val="0"/>
          <w:numId w:val="5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Hạng 1</w:t>
      </w:r>
    </w:p>
    <w:p w14:paraId="730277CA" w14:textId="0EA2CF95" w:rsidR="00854D61" w:rsidRPr="000C03FA" w:rsidRDefault="00854D61" w:rsidP="007F3A4F">
      <w:pPr>
        <w:pStyle w:val="ListParagraph"/>
        <w:numPr>
          <w:ilvl w:val="0"/>
          <w:numId w:val="5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Hạng 2</w:t>
      </w:r>
    </w:p>
    <w:p w14:paraId="40BA841B" w14:textId="77777777" w:rsidR="00854D61" w:rsidRPr="000C03FA" w:rsidRDefault="00854D61" w:rsidP="007F3A4F">
      <w:pPr>
        <w:pStyle w:val="ListParagraph"/>
        <w:numPr>
          <w:ilvl w:val="0"/>
          <w:numId w:val="5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Hạng 3</w:t>
      </w:r>
    </w:p>
    <w:p w14:paraId="4E6AE63C" w14:textId="77777777" w:rsidR="00854D61" w:rsidRPr="000C03FA" w:rsidRDefault="00854D61" w:rsidP="007F3A4F">
      <w:pPr>
        <w:pStyle w:val="ListParagraph"/>
        <w:numPr>
          <w:ilvl w:val="0"/>
          <w:numId w:val="5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Chưa phân hạng</w:t>
      </w:r>
    </w:p>
    <w:p w14:paraId="4500637A" w14:textId="77777777" w:rsidR="004E5130" w:rsidRDefault="004E5130" w:rsidP="00A3388B">
      <w:pPr>
        <w:spacing w:before="60"/>
        <w:jc w:val="both"/>
        <w:rPr>
          <w:ins w:id="6" w:author="Ngoc Le Van Truong" w:date="2023-04-28T09:36:00Z"/>
          <w:rFonts w:ascii="Times New Roman" w:hAnsi="Times New Roman"/>
          <w:b/>
          <w:bCs/>
          <w:color w:val="111111"/>
          <w:sz w:val="26"/>
          <w:szCs w:val="26"/>
        </w:rPr>
      </w:pPr>
    </w:p>
    <w:p w14:paraId="42F88126" w14:textId="77777777" w:rsidR="001B1A24" w:rsidRPr="000C03FA" w:rsidRDefault="001B1A24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</w:p>
    <w:p w14:paraId="4C98F1EC" w14:textId="5555508F" w:rsidR="00B8304E" w:rsidRPr="000C03FA" w:rsidRDefault="00B8304E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  <w:r w:rsidRPr="000C03FA">
        <w:rPr>
          <w:rFonts w:ascii="Times New Roman" w:hAnsi="Times New Roman"/>
          <w:b/>
          <w:bCs/>
          <w:color w:val="111111"/>
          <w:sz w:val="26"/>
          <w:szCs w:val="26"/>
        </w:rPr>
        <w:lastRenderedPageBreak/>
        <w:t>II. CUNG CẤP DỊCH VỤ CẤP CỨU NGOẠI VIỆN</w:t>
      </w:r>
    </w:p>
    <w:p w14:paraId="5177A561" w14:textId="377E54C0" w:rsidR="00B8304E" w:rsidRPr="000C03FA" w:rsidRDefault="00B8304E" w:rsidP="007F3A4F">
      <w:pPr>
        <w:pStyle w:val="ListParagraph"/>
        <w:numPr>
          <w:ilvl w:val="0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bCs/>
          <w:color w:val="111111"/>
          <w:sz w:val="26"/>
          <w:szCs w:val="26"/>
        </w:rPr>
        <w:t>Phạm vi cung cấp dịch vụ cấp cứu ngoại viện cho:</w:t>
      </w:r>
    </w:p>
    <w:p w14:paraId="157CE4D7" w14:textId="0595ADC6" w:rsidR="009C7AF0" w:rsidRPr="000C03FA" w:rsidRDefault="00B8304E" w:rsidP="00A3388B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a) Toàn tỉnh, thành phố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 xml:space="preserve">                   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ab/>
        <w:t xml:space="preserve"> </w:t>
      </w:r>
      <w:r w:rsidR="00065876" w:rsidRPr="000C03FA">
        <w:rPr>
          <w:rFonts w:ascii="Times New Roman" w:hAnsi="Times New Roman"/>
          <w:color w:val="111111"/>
          <w:sz w:val="26"/>
          <w:szCs w:val="26"/>
        </w:rPr>
        <w:t xml:space="preserve">b) 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>Dân số của tỉnh, thành phố</w:t>
      </w:r>
      <w:del w:id="7" w:author="Ngoc Le Van Truong" w:date="2023-04-28T09:39:00Z">
        <w:r w:rsidR="004E5130" w:rsidRPr="000C03FA" w:rsidDel="00DC7115">
          <w:rPr>
            <w:rFonts w:ascii="Times New Roman" w:hAnsi="Times New Roman"/>
            <w:color w:val="111111"/>
            <w:sz w:val="26"/>
            <w:szCs w:val="26"/>
          </w:rPr>
          <w:delText xml:space="preserve"> </w:delText>
        </w:r>
      </w:del>
      <w:r w:rsidR="009C7AF0" w:rsidRPr="000C03FA">
        <w:rPr>
          <w:rFonts w:ascii="Times New Roman" w:hAnsi="Times New Roman"/>
          <w:color w:val="111111"/>
          <w:sz w:val="26"/>
          <w:szCs w:val="26"/>
        </w:rPr>
        <w:t>: …………</w:t>
      </w:r>
    </w:p>
    <w:p w14:paraId="188D71FC" w14:textId="7FB7EF12" w:rsidR="00B8304E" w:rsidRPr="000C03FA" w:rsidRDefault="00065876" w:rsidP="00A3388B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</w:t>
      </w:r>
      <w:r w:rsidR="004E5130" w:rsidRPr="000C03FA">
        <w:rPr>
          <w:rFonts w:ascii="Times New Roman" w:hAnsi="Times New Roman"/>
          <w:color w:val="111111"/>
          <w:sz w:val="26"/>
          <w:szCs w:val="26"/>
        </w:rPr>
        <w:t xml:space="preserve">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Khu vực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 xml:space="preserve">/địa bàn được phân công   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ab/>
      </w:r>
      <w:r w:rsidR="004E5130"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d) 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>Dân số trong khu vực</w:t>
      </w:r>
      <w:r w:rsidR="004E5130" w:rsidRPr="000C03FA">
        <w:rPr>
          <w:rFonts w:ascii="Times New Roman" w:hAnsi="Times New Roman"/>
          <w:color w:val="111111"/>
          <w:sz w:val="26"/>
          <w:szCs w:val="26"/>
        </w:rPr>
        <w:t xml:space="preserve"> được phân công</w:t>
      </w:r>
      <w:r w:rsidR="009C7AF0" w:rsidRPr="000C03FA">
        <w:rPr>
          <w:rFonts w:ascii="Times New Roman" w:hAnsi="Times New Roman"/>
          <w:color w:val="111111"/>
          <w:sz w:val="26"/>
          <w:szCs w:val="26"/>
        </w:rPr>
        <w:t>: ………</w:t>
      </w:r>
    </w:p>
    <w:p w14:paraId="451357BE" w14:textId="77777777" w:rsidR="00065876" w:rsidRPr="000C03FA" w:rsidRDefault="00065876" w:rsidP="00065876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del w:id="8" w:author="Ngoc Le Van Truong" w:date="2023-04-27T10:14:00Z">
        <w:r w:rsidRPr="000C03FA" w:rsidDel="001E638E">
          <w:rPr>
            <w:rFonts w:ascii="Times New Roman" w:hAnsi="Times New Roman"/>
            <w:color w:val="111111"/>
            <w:sz w:val="26"/>
            <w:szCs w:val="26"/>
          </w:rPr>
          <w:delText>c</w:delText>
        </w:r>
      </w:del>
      <w:ins w:id="9" w:author="Ngoc Le Van Truong" w:date="2023-04-27T10:14:00Z">
        <w:r w:rsidRPr="000C03FA">
          <w:rPr>
            <w:rFonts w:ascii="Times New Roman" w:hAnsi="Times New Roman"/>
            <w:color w:val="111111"/>
            <w:sz w:val="26"/>
            <w:szCs w:val="26"/>
          </w:rPr>
          <w:t>đ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) Quận, huyện</w:t>
      </w:r>
      <w:r w:rsidRPr="000C03FA">
        <w:rPr>
          <w:rFonts w:ascii="Times New Roman" w:hAnsi="Times New Roman"/>
          <w:color w:val="111111"/>
          <w:sz w:val="26"/>
          <w:szCs w:val="26"/>
        </w:rPr>
        <w:tab/>
      </w:r>
      <w:r w:rsidRPr="000C03FA">
        <w:rPr>
          <w:rFonts w:ascii="Times New Roman" w:hAnsi="Times New Roman"/>
          <w:color w:val="111111"/>
          <w:sz w:val="26"/>
          <w:szCs w:val="26"/>
        </w:rPr>
        <w:tab/>
        <w:t xml:space="preserve">           </w:t>
      </w:r>
      <w:r w:rsidRPr="000C03FA">
        <w:rPr>
          <w:rFonts w:ascii="Times New Roman" w:hAnsi="Times New Roman"/>
          <w:color w:val="111111"/>
          <w:sz w:val="26"/>
          <w:szCs w:val="26"/>
        </w:rPr>
        <w:tab/>
      </w:r>
      <w:r w:rsidRPr="000C03FA">
        <w:rPr>
          <w:rFonts w:ascii="Times New Roman" w:hAnsi="Times New Roman"/>
          <w:color w:val="111111"/>
          <w:sz w:val="26"/>
          <w:szCs w:val="26"/>
        </w:rPr>
        <w:tab/>
        <w:t xml:space="preserve"> </w:t>
      </w:r>
      <w:del w:id="10" w:author="Ngoc Le Van Truong" w:date="2023-04-27T10:14:00Z">
        <w:r w:rsidRPr="000C03FA" w:rsidDel="001E638E">
          <w:rPr>
            <w:rFonts w:ascii="Times New Roman" w:hAnsi="Times New Roman"/>
            <w:color w:val="111111"/>
            <w:sz w:val="26"/>
            <w:szCs w:val="26"/>
          </w:rPr>
          <w:delText>d</w:delText>
        </w:r>
      </w:del>
      <w:ins w:id="11" w:author="Ngoc Le Van Truong" w:date="2023-04-27T10:14:00Z">
        <w:r w:rsidRPr="000C03FA">
          <w:rPr>
            <w:rFonts w:ascii="Times New Roman" w:hAnsi="Times New Roman"/>
            <w:color w:val="111111"/>
            <w:sz w:val="26"/>
            <w:szCs w:val="26"/>
          </w:rPr>
          <w:t>e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) Dân số trong quận/huyện: …………</w:t>
      </w:r>
    </w:p>
    <w:p w14:paraId="3B4208E6" w14:textId="6C6D5956" w:rsidR="00B8304E" w:rsidRPr="000C03FA" w:rsidRDefault="00065876" w:rsidP="00A3388B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f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) Khác (ghi cụ thể)</w:t>
      </w:r>
      <w:ins w:id="12" w:author="Ngoc Le Van Truong" w:date="2023-04-28T09:38:00Z">
        <w:r w:rsidR="00AF5D92">
          <w:rPr>
            <w:rFonts w:ascii="Times New Roman" w:hAnsi="Times New Roman"/>
            <w:color w:val="111111"/>
            <w:sz w:val="26"/>
            <w:szCs w:val="26"/>
          </w:rPr>
          <w:t xml:space="preserve"> </w:t>
        </w:r>
      </w:ins>
      <w:r w:rsidR="00B8304E" w:rsidRPr="000C03FA">
        <w:rPr>
          <w:rFonts w:ascii="Times New Roman" w:hAnsi="Times New Roman"/>
          <w:color w:val="111111"/>
          <w:sz w:val="26"/>
          <w:szCs w:val="26"/>
        </w:rPr>
        <w:t>….</w:t>
      </w:r>
    </w:p>
    <w:p w14:paraId="407F4D11" w14:textId="1676BFDE" w:rsidR="00B8304E" w:rsidRPr="000C03FA" w:rsidRDefault="00B8304E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Cấp giấy phép hoạt động </w:t>
      </w:r>
      <w:r w:rsidRPr="000C03FA">
        <w:rPr>
          <w:rFonts w:ascii="Times New Roman" w:hAnsi="Times New Roman"/>
          <w:color w:val="111111"/>
          <w:sz w:val="26"/>
          <w:szCs w:val="26"/>
        </w:rPr>
        <w:t>cấp cứu ngoại viện hoặc khám bệnh, chữa bệnh;</w:t>
      </w:r>
    </w:p>
    <w:p w14:paraId="6EBC6C6D" w14:textId="640C2256" w:rsidR="00B8304E" w:rsidRPr="000C03FA" w:rsidRDefault="008B4B9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a)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Chưa có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GPHĐ </w:t>
      </w:r>
    </w:p>
    <w:p w14:paraId="4D9876FA" w14:textId="5DCB8120" w:rsidR="00B8304E" w:rsidRPr="000C03FA" w:rsidRDefault="008B4B9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b) 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Được cấp GPHĐ </w:t>
      </w:r>
    </w:p>
    <w:p w14:paraId="35E1C92A" w14:textId="24EA26E1" w:rsidR="008B4B99" w:rsidRPr="000C03FA" w:rsidRDefault="008B4B99" w:rsidP="00A3388B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c) Khác (ghi cụ thể)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0C03FA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58AF06B8" w14:textId="77777777" w:rsidR="008B4B99" w:rsidRPr="000C03FA" w:rsidRDefault="008B4B9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X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e cứu thương được cấp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giấy phép vận chuyển người bệnh</w:t>
      </w:r>
    </w:p>
    <w:p w14:paraId="2F0F1930" w14:textId="6F97EB08" w:rsidR="008B4B99" w:rsidRPr="000C03FA" w:rsidRDefault="008B4B9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a)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Số xe cứu thương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được cấp </w:t>
      </w:r>
      <w:r w:rsidRPr="000C03FA">
        <w:rPr>
          <w:rFonts w:ascii="Times New Roman" w:hAnsi="Times New Roman"/>
          <w:color w:val="111111"/>
          <w:sz w:val="26"/>
          <w:szCs w:val="26"/>
        </w:rPr>
        <w:t>giấy phép vận chuyển người bệnh: …</w:t>
      </w:r>
    </w:p>
    <w:p w14:paraId="6D192584" w14:textId="40969314" w:rsidR="00B8304E" w:rsidRPr="000C03FA" w:rsidRDefault="008B4B9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b) T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>ổng số xe cứu thương của Trung tâm</w:t>
      </w:r>
      <w:r w:rsidRPr="000C03FA">
        <w:rPr>
          <w:rFonts w:ascii="Times New Roman" w:hAnsi="Times New Roman"/>
          <w:color w:val="111111"/>
          <w:sz w:val="26"/>
          <w:szCs w:val="26"/>
        </w:rPr>
        <w:t>: …</w:t>
      </w:r>
    </w:p>
    <w:p w14:paraId="78C12AD7" w14:textId="3A1DC382" w:rsidR="00B8304E" w:rsidRPr="000C03FA" w:rsidRDefault="008B4B99" w:rsidP="00A3388B">
      <w:pPr>
        <w:spacing w:before="60"/>
        <w:ind w:firstLine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c)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Khác (ghi cụ thể)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25957DE8" w14:textId="77777777" w:rsidR="00B8304E" w:rsidRPr="000C03FA" w:rsidRDefault="00B8304E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Danh mục kỹ thuật 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khám bệnh, chữa bệnh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được cấp quản lý phê duyệt: </w:t>
      </w:r>
    </w:p>
    <w:p w14:paraId="730BF43C" w14:textId="77777777" w:rsidR="00B8304E" w:rsidRPr="000C03FA" w:rsidRDefault="00B8304E" w:rsidP="007F3A4F">
      <w:pPr>
        <w:numPr>
          <w:ilvl w:val="0"/>
          <w:numId w:val="1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     </w:t>
      </w:r>
    </w:p>
    <w:p w14:paraId="2CA5A286" w14:textId="77777777" w:rsidR="00B8304E" w:rsidRPr="000C03FA" w:rsidRDefault="00B8304E" w:rsidP="007F3A4F">
      <w:pPr>
        <w:numPr>
          <w:ilvl w:val="0"/>
          <w:numId w:val="1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Có</w:t>
      </w:r>
    </w:p>
    <w:p w14:paraId="6958CAEA" w14:textId="77777777" w:rsidR="00B8304E" w:rsidRPr="000C03FA" w:rsidRDefault="00B8304E" w:rsidP="007F3A4F">
      <w:pPr>
        <w:numPr>
          <w:ilvl w:val="0"/>
          <w:numId w:val="1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Khác (ghi cụ thể)………</w:t>
      </w:r>
    </w:p>
    <w:p w14:paraId="0E6D63DA" w14:textId="77777777" w:rsidR="00B8304E" w:rsidRPr="000C03FA" w:rsidRDefault="00B8304E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Số trạm vệ tinh của Trung tâm cấp cứu 115 </w:t>
      </w:r>
    </w:p>
    <w:p w14:paraId="159C6ACE" w14:textId="69125E8E" w:rsidR="00B8304E" w:rsidRPr="000C03FA" w:rsidRDefault="00B869A6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a)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Tổng số</w:t>
      </w:r>
      <w:ins w:id="13" w:author="admin" w:date="2023-04-27T21:21:00Z">
        <w:r w:rsidR="00BD2F5B">
          <w:rPr>
            <w:rFonts w:ascii="Times New Roman" w:hAnsi="Times New Roman"/>
            <w:color w:val="111111"/>
            <w:sz w:val="26"/>
            <w:szCs w:val="26"/>
          </w:rPr>
          <w:t>:</w:t>
        </w:r>
      </w:ins>
    </w:p>
    <w:p w14:paraId="2CBA14B0" w14:textId="12621345" w:rsidR="00B8304E" w:rsidRPr="000C03FA" w:rsidRDefault="00B869A6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b)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Số trạm vệ tinh là một bộ phận và chịu sự quản lý toàn diện của Trung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tâm cấp cứu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 xml:space="preserve"> 115 (cả nhân lực, tài chính, chuyên môn…): …</w:t>
      </w:r>
    </w:p>
    <w:p w14:paraId="79B87216" w14:textId="63376762" w:rsidR="00B8304E" w:rsidRPr="000C03FA" w:rsidRDefault="00B869A6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c) 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>Số trạm vệ tinh là cơ sở y tế ký hợp đồng trách nhiệm với Trung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tâm cấp cứu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 xml:space="preserve"> 115</w:t>
      </w:r>
      <w:r w:rsidR="00B8304E" w:rsidRPr="000C03FA">
        <w:rPr>
          <w:rFonts w:ascii="Times New Roman" w:hAnsi="Times New Roman"/>
          <w:color w:val="111111"/>
          <w:sz w:val="26"/>
          <w:szCs w:val="26"/>
          <w:lang w:val="vi-VN"/>
        </w:rPr>
        <w:t>: …</w:t>
      </w:r>
      <w:r w:rsidR="00B8304E"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</w:p>
    <w:p w14:paraId="54123C91" w14:textId="17C3715A" w:rsidR="00312A5F" w:rsidRPr="000C03FA" w:rsidRDefault="00312A5F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Nguyên nhân chính yêu cầu cấp cứu ngoại viện </w:t>
      </w:r>
      <w:r w:rsidRPr="000C03FA">
        <w:rPr>
          <w:rFonts w:ascii="Times New Roman" w:hAnsi="Times New Roman"/>
          <w:b/>
          <w:bCs/>
          <w:color w:val="111111"/>
          <w:sz w:val="26"/>
          <w:szCs w:val="26"/>
        </w:rPr>
        <w:t xml:space="preserve">(lấy dữ liệu </w:t>
      </w:r>
      <w:del w:id="14" w:author="admin" w:date="2023-04-27T21:16:00Z">
        <w:r w:rsidRPr="000C03FA" w:rsidDel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delText>từ ngày 01-</w:delText>
        </w:r>
        <w:r w:rsidR="009933B0" w:rsidRPr="000C03FA" w:rsidDel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delText>15</w:delText>
        </w:r>
      </w:del>
      <w:ins w:id="15" w:author="admin" w:date="2023-04-27T21:16:00Z">
        <w:r w:rsidR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t xml:space="preserve">tháng </w:t>
        </w:r>
      </w:ins>
      <w:del w:id="16" w:author="admin" w:date="2023-04-27T21:16:00Z">
        <w:r w:rsidRPr="000C03FA" w:rsidDel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delText>/</w:delText>
        </w:r>
      </w:del>
      <w:r w:rsidR="003F6DB8" w:rsidRPr="000C03FA">
        <w:rPr>
          <w:rFonts w:ascii="Times New Roman" w:hAnsi="Times New Roman"/>
          <w:b/>
          <w:bCs/>
          <w:color w:val="111111"/>
          <w:sz w:val="26"/>
          <w:szCs w:val="26"/>
        </w:rPr>
        <w:t>03</w:t>
      </w:r>
      <w:ins w:id="17" w:author="admin" w:date="2023-04-27T21:16:00Z">
        <w:r w:rsidR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t xml:space="preserve"> năm </w:t>
        </w:r>
      </w:ins>
      <w:del w:id="18" w:author="admin" w:date="2023-04-27T21:16:00Z">
        <w:r w:rsidRPr="000C03FA" w:rsidDel="00E651C9">
          <w:rPr>
            <w:rFonts w:ascii="Times New Roman" w:hAnsi="Times New Roman"/>
            <w:b/>
            <w:bCs/>
            <w:color w:val="111111"/>
            <w:sz w:val="26"/>
            <w:szCs w:val="26"/>
          </w:rPr>
          <w:delText>/</w:delText>
        </w:r>
      </w:del>
      <w:r w:rsidRPr="000C03FA">
        <w:rPr>
          <w:rFonts w:ascii="Times New Roman" w:hAnsi="Times New Roman"/>
          <w:b/>
          <w:bCs/>
          <w:color w:val="111111"/>
          <w:sz w:val="26"/>
          <w:szCs w:val="26"/>
        </w:rPr>
        <w:t>2023</w:t>
      </w:r>
      <w:r w:rsidRPr="000C03FA">
        <w:rPr>
          <w:rFonts w:ascii="Times New Roman" w:hAnsi="Times New Roman"/>
          <w:color w:val="111111"/>
          <w:sz w:val="26"/>
          <w:szCs w:val="26"/>
        </w:rPr>
        <w:t>)</w:t>
      </w:r>
    </w:p>
    <w:p w14:paraId="100AC9C2" w14:textId="77777777" w:rsidR="004826FF" w:rsidRPr="000C03FA" w:rsidRDefault="004826FF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4250"/>
        <w:gridCol w:w="1459"/>
        <w:gridCol w:w="1526"/>
        <w:gridCol w:w="1263"/>
      </w:tblGrid>
      <w:tr w:rsidR="00A3388B" w:rsidRPr="003E52CA" w14:paraId="707A241B" w14:textId="77777777" w:rsidTr="00096E8F">
        <w:trPr>
          <w:tblHeader/>
        </w:trPr>
        <w:tc>
          <w:tcPr>
            <w:tcW w:w="593" w:type="dxa"/>
          </w:tcPr>
          <w:p w14:paraId="3BF8F82C" w14:textId="7C32ABFF" w:rsidR="004826FF" w:rsidRPr="003E52CA" w:rsidRDefault="004826FF" w:rsidP="00A3388B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  <w:rPrChange w:id="19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  <w:rPrChange w:id="20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  <w:t>TT</w:t>
            </w:r>
          </w:p>
        </w:tc>
        <w:tc>
          <w:tcPr>
            <w:tcW w:w="4262" w:type="dxa"/>
          </w:tcPr>
          <w:p w14:paraId="595593B6" w14:textId="3811611E" w:rsidR="004826FF" w:rsidRPr="003E52CA" w:rsidRDefault="00096E8F" w:rsidP="00096E8F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  <w:lang w:val="vi-VN"/>
                <w:rPrChange w:id="21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  <w:lang w:val="vi-VN"/>
                  </w:rPr>
                </w:rPrChange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  <w:rPrChange w:id="22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  <w:t xml:space="preserve">Nguyên nhân chính yêu cầu </w:t>
            </w:r>
            <w:r w:rsidR="004826FF" w:rsidRPr="003E52CA">
              <w:rPr>
                <w:rFonts w:ascii="Times New Roman" w:hAnsi="Times New Roman"/>
                <w:bCs/>
                <w:color w:val="111111"/>
                <w:sz w:val="26"/>
                <w:szCs w:val="26"/>
                <w:rPrChange w:id="23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  <w:t>cấp cứu ngoại viện</w:t>
            </w:r>
          </w:p>
        </w:tc>
        <w:tc>
          <w:tcPr>
            <w:tcW w:w="1440" w:type="dxa"/>
          </w:tcPr>
          <w:p w14:paraId="30831DF4" w14:textId="77777777" w:rsidR="004826FF" w:rsidRPr="003E52CA" w:rsidRDefault="004826FF" w:rsidP="00A3388B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  <w:rPrChange w:id="24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  <w:rPrChange w:id="25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  <w:t>Số lượng</w:t>
            </w:r>
          </w:p>
          <w:p w14:paraId="3960EB76" w14:textId="7766E1B5" w:rsidR="004826FF" w:rsidRPr="003E52CA" w:rsidRDefault="004826FF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  <w:rPrChange w:id="26" w:author="Ngoc Le Van Truong" w:date="2023-04-28T09:49:00Z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</w:rPrChange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</w:rPr>
              <w:t>(</w:t>
            </w:r>
            <w:del w:id="27" w:author="admin" w:date="2023-04-27T21:21:00Z">
              <w:r w:rsidRPr="003E52CA" w:rsidDel="00BD2F5B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delText>từ</w:delText>
              </w:r>
              <w:r w:rsidR="003F6DB8" w:rsidRPr="003E52CA" w:rsidDel="00BD2F5B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delText xml:space="preserve"> </w:delText>
              </w:r>
            </w:del>
            <w:del w:id="28" w:author="admin" w:date="2023-04-27T21:15:00Z">
              <w:r w:rsidRPr="003E52CA" w:rsidDel="00E651C9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delText>01-</w:delText>
              </w:r>
              <w:r w:rsidR="00444357" w:rsidRPr="003E52CA" w:rsidDel="00E651C9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delText>15</w:delText>
              </w:r>
              <w:r w:rsidRPr="003E52CA" w:rsidDel="00E651C9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delText>/03/</w:delText>
              </w:r>
            </w:del>
            <w:ins w:id="29" w:author="admin" w:date="2023-04-27T21:15:00Z">
              <w:r w:rsidR="00E651C9" w:rsidRPr="003E52CA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 xml:space="preserve">tháng 3 năm </w:t>
              </w:r>
            </w:ins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</w:rPr>
              <w:t>2023)</w:t>
            </w:r>
          </w:p>
        </w:tc>
        <w:tc>
          <w:tcPr>
            <w:tcW w:w="1530" w:type="dxa"/>
          </w:tcPr>
          <w:p w14:paraId="183D681C" w14:textId="5009F4DB" w:rsidR="004826FF" w:rsidRPr="003E52CA" w:rsidRDefault="004826FF" w:rsidP="00A3388B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</w:rPr>
              <w:t>Trong đó từ nông thôn</w:t>
            </w:r>
          </w:p>
        </w:tc>
        <w:tc>
          <w:tcPr>
            <w:tcW w:w="1266" w:type="dxa"/>
          </w:tcPr>
          <w:p w14:paraId="4310A441" w14:textId="368889B1" w:rsidR="004826FF" w:rsidRPr="003E52CA" w:rsidRDefault="004826FF" w:rsidP="00A3388B">
            <w:pPr>
              <w:spacing w:before="60"/>
              <w:jc w:val="both"/>
              <w:rPr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r w:rsidRPr="003E52CA">
              <w:rPr>
                <w:rFonts w:ascii="Times New Roman" w:hAnsi="Times New Roman"/>
                <w:bCs/>
                <w:color w:val="111111"/>
                <w:sz w:val="26"/>
                <w:szCs w:val="26"/>
              </w:rPr>
              <w:t>Từ thành thị</w:t>
            </w:r>
          </w:p>
        </w:tc>
      </w:tr>
      <w:tr w:rsidR="00A3388B" w:rsidRPr="000C03FA" w14:paraId="0ABA867B" w14:textId="77777777" w:rsidTr="00096E8F">
        <w:tc>
          <w:tcPr>
            <w:tcW w:w="593" w:type="dxa"/>
          </w:tcPr>
          <w:p w14:paraId="1569608D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06A9ADCF" w14:textId="214B2BAA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Tổng số cuộc gọi yêu cầu cấp cứu ngoại viện</w:t>
            </w:r>
          </w:p>
        </w:tc>
        <w:tc>
          <w:tcPr>
            <w:tcW w:w="1440" w:type="dxa"/>
          </w:tcPr>
          <w:p w14:paraId="6CF59D33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9F79772" w14:textId="5635E741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367D9499" w14:textId="06CFB8F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5ECBC53D" w14:textId="77777777" w:rsidTr="00096E8F">
        <w:tc>
          <w:tcPr>
            <w:tcW w:w="593" w:type="dxa"/>
          </w:tcPr>
          <w:p w14:paraId="28E7E937" w14:textId="77777777" w:rsidR="004826FF" w:rsidRPr="000C03FA" w:rsidRDefault="004826FF" w:rsidP="00A3388B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63EA9DA6" w14:textId="78A06E09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Trong đó:</w:t>
            </w:r>
          </w:p>
        </w:tc>
        <w:tc>
          <w:tcPr>
            <w:tcW w:w="1440" w:type="dxa"/>
          </w:tcPr>
          <w:p w14:paraId="04A548FF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1BA9E77" w14:textId="259C9FA5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3AAECBC3" w14:textId="5A79E7B3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112289D5" w14:textId="77777777" w:rsidTr="00096E8F">
        <w:tc>
          <w:tcPr>
            <w:tcW w:w="593" w:type="dxa"/>
          </w:tcPr>
          <w:p w14:paraId="04E95A46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0738E3BC" w14:textId="4786390B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Tai nạn giao thông đường bộ (Road Accidents)</w:t>
            </w:r>
          </w:p>
        </w:tc>
        <w:tc>
          <w:tcPr>
            <w:tcW w:w="1440" w:type="dxa"/>
          </w:tcPr>
          <w:p w14:paraId="71533C05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4B168F" w14:textId="53EE2020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2C854E88" w14:textId="3F5DE5F1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4E8EE1DA" w14:textId="77777777" w:rsidTr="00096E8F">
        <w:tc>
          <w:tcPr>
            <w:tcW w:w="593" w:type="dxa"/>
          </w:tcPr>
          <w:p w14:paraId="1975276D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3E7631FA" w14:textId="41018C2B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Bệnh/biến cố tim mạch (cardiovascular Events)</w:t>
            </w:r>
          </w:p>
        </w:tc>
        <w:tc>
          <w:tcPr>
            <w:tcW w:w="1440" w:type="dxa"/>
          </w:tcPr>
          <w:p w14:paraId="2A9FD416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ECEA56A" w14:textId="21328833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57681232" w14:textId="2BAD34C8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50347628" w14:textId="77777777" w:rsidTr="00096E8F">
        <w:tc>
          <w:tcPr>
            <w:tcW w:w="593" w:type="dxa"/>
          </w:tcPr>
          <w:p w14:paraId="23F2AA42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2F7A7986" w14:textId="0899F3D4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Bệnh nội khoa (Internal Diseases)</w:t>
            </w:r>
          </w:p>
        </w:tc>
        <w:tc>
          <w:tcPr>
            <w:tcW w:w="1440" w:type="dxa"/>
          </w:tcPr>
          <w:p w14:paraId="7578E55B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FE84A85" w14:textId="50981560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0894D177" w14:textId="48AC954B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03C4649F" w14:textId="77777777" w:rsidTr="00096E8F">
        <w:tc>
          <w:tcPr>
            <w:tcW w:w="593" w:type="dxa"/>
          </w:tcPr>
          <w:p w14:paraId="55FCBEF1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5C36106C" w14:textId="4504A6DF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Hôn mê (Coma)</w:t>
            </w:r>
          </w:p>
        </w:tc>
        <w:tc>
          <w:tcPr>
            <w:tcW w:w="1440" w:type="dxa"/>
          </w:tcPr>
          <w:p w14:paraId="3C01ED68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2A49541" w14:textId="3A03B9F6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2120D627" w14:textId="2D7F95DA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2F0FE24F" w14:textId="77777777" w:rsidTr="00096E8F">
        <w:tc>
          <w:tcPr>
            <w:tcW w:w="593" w:type="dxa"/>
          </w:tcPr>
          <w:p w14:paraId="7E585CB3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1EE92874" w14:textId="34D2FC7F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Rối loạn về hô hấp (Respiratory Disorders)</w:t>
            </w:r>
          </w:p>
        </w:tc>
        <w:tc>
          <w:tcPr>
            <w:tcW w:w="1440" w:type="dxa"/>
          </w:tcPr>
          <w:p w14:paraId="07ABC1BE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7C9E76F" w14:textId="30FD7CDC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71C1B37E" w14:textId="4EFE95E9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1866788C" w14:textId="77777777" w:rsidTr="00096E8F">
        <w:tc>
          <w:tcPr>
            <w:tcW w:w="593" w:type="dxa"/>
          </w:tcPr>
          <w:p w14:paraId="4A333FD7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2B2502E2" w14:textId="736B353E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Rối loạn về tâm thần kinh (Neuropsychiatric Disorders)</w:t>
            </w:r>
          </w:p>
        </w:tc>
        <w:tc>
          <w:tcPr>
            <w:tcW w:w="1440" w:type="dxa"/>
          </w:tcPr>
          <w:p w14:paraId="671CEEDF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8710863" w14:textId="633443E1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45EC6188" w14:textId="37C0545B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577E9D26" w14:textId="77777777" w:rsidTr="00096E8F">
        <w:tc>
          <w:tcPr>
            <w:tcW w:w="593" w:type="dxa"/>
          </w:tcPr>
          <w:p w14:paraId="2CC48120" w14:textId="04B4EC3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099A7BB9" w14:textId="43DB534C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Chấn thương (trauma)</w:t>
            </w:r>
          </w:p>
        </w:tc>
        <w:tc>
          <w:tcPr>
            <w:tcW w:w="1440" w:type="dxa"/>
          </w:tcPr>
          <w:p w14:paraId="3CC32BE5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1536C88" w14:textId="5C04BC93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06892C8C" w14:textId="535BBC4B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07D7A8E9" w14:textId="77777777" w:rsidTr="00096E8F">
        <w:tc>
          <w:tcPr>
            <w:tcW w:w="593" w:type="dxa"/>
          </w:tcPr>
          <w:p w14:paraId="6BACE72A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632D2A8B" w14:textId="72B7A84F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Đau</w:t>
            </w:r>
          </w:p>
        </w:tc>
        <w:tc>
          <w:tcPr>
            <w:tcW w:w="1440" w:type="dxa"/>
          </w:tcPr>
          <w:p w14:paraId="59C86685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286B560" w14:textId="2677B786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56C6131A" w14:textId="7877445E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21CD4E60" w14:textId="77777777" w:rsidTr="00096E8F">
        <w:tc>
          <w:tcPr>
            <w:tcW w:w="593" w:type="dxa"/>
          </w:tcPr>
          <w:p w14:paraId="02A88D0F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17381C91" w14:textId="7CB0BB2E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Sinh con (Childbirth)</w:t>
            </w:r>
          </w:p>
        </w:tc>
        <w:tc>
          <w:tcPr>
            <w:tcW w:w="1440" w:type="dxa"/>
          </w:tcPr>
          <w:p w14:paraId="62510BAC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4ED9A1C" w14:textId="7811EA28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5EACAF48" w14:textId="54E8E031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A3388B" w:rsidRPr="000C03FA" w14:paraId="3D4FD659" w14:textId="77777777" w:rsidTr="00096E8F">
        <w:tc>
          <w:tcPr>
            <w:tcW w:w="593" w:type="dxa"/>
          </w:tcPr>
          <w:p w14:paraId="3BFF6058" w14:textId="77777777" w:rsidR="004826FF" w:rsidRPr="000C03FA" w:rsidRDefault="004826FF" w:rsidP="007F3A4F">
            <w:pPr>
              <w:pStyle w:val="ListParagraph"/>
              <w:numPr>
                <w:ilvl w:val="0"/>
                <w:numId w:val="22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62" w:type="dxa"/>
          </w:tcPr>
          <w:p w14:paraId="4F1FDE31" w14:textId="60624210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Khác</w:t>
            </w:r>
          </w:p>
        </w:tc>
        <w:tc>
          <w:tcPr>
            <w:tcW w:w="1440" w:type="dxa"/>
          </w:tcPr>
          <w:p w14:paraId="71683063" w14:textId="77777777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352B849" w14:textId="5A39AB29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6" w:type="dxa"/>
          </w:tcPr>
          <w:p w14:paraId="149BEFEB" w14:textId="2A3DE3A3" w:rsidR="004826FF" w:rsidRPr="000C03FA" w:rsidRDefault="004826F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</w:tbl>
    <w:p w14:paraId="49739DC7" w14:textId="5ECE57EF" w:rsidR="00312A5F" w:rsidRPr="000C03FA" w:rsidRDefault="00000F87">
      <w:pPr>
        <w:pStyle w:val="ListParagraph"/>
        <w:numPr>
          <w:ilvl w:val="0"/>
          <w:numId w:val="21"/>
        </w:numPr>
        <w:spacing w:before="120" w:after="12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  <w:pPrChange w:id="30" w:author="admin" w:date="2023-04-27T22:06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>Thời gian</w:t>
      </w:r>
      <w:r w:rsidR="00DD43BA" w:rsidRPr="000C03FA">
        <w:rPr>
          <w:rFonts w:ascii="Times New Roman" w:hAnsi="Times New Roman"/>
          <w:color w:val="111111"/>
          <w:sz w:val="26"/>
          <w:szCs w:val="26"/>
        </w:rPr>
        <w:t xml:space="preserve"> thực hiện cấp cứu ngoại viện</w:t>
      </w:r>
    </w:p>
    <w:p w14:paraId="06CC200C" w14:textId="77777777" w:rsidR="00E96CF2" w:rsidRPr="000C03FA" w:rsidRDefault="00E96CF2" w:rsidP="000316F1">
      <w:pPr>
        <w:pStyle w:val="ListParagraph"/>
        <w:spacing w:before="60"/>
        <w:ind w:left="3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</w:p>
    <w:tbl>
      <w:tblPr>
        <w:tblStyle w:val="TableGrid"/>
        <w:tblW w:w="9175" w:type="dxa"/>
        <w:tblInd w:w="360" w:type="dxa"/>
        <w:tblLook w:val="04A0" w:firstRow="1" w:lastRow="0" w:firstColumn="1" w:lastColumn="0" w:noHBand="0" w:noVBand="1"/>
        <w:tblPrChange w:id="31" w:author="admin" w:date="2023-04-27T22:06:00Z">
          <w:tblPr>
            <w:tblStyle w:val="TableGrid"/>
            <w:tblW w:w="9175" w:type="dxa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585"/>
        <w:gridCol w:w="4255"/>
        <w:gridCol w:w="1593"/>
        <w:gridCol w:w="1467"/>
        <w:gridCol w:w="1275"/>
        <w:tblGridChange w:id="32">
          <w:tblGrid>
            <w:gridCol w:w="589"/>
            <w:gridCol w:w="5103"/>
            <w:gridCol w:w="1343"/>
            <w:gridCol w:w="1230"/>
            <w:gridCol w:w="910"/>
          </w:tblGrid>
        </w:tblGridChange>
      </w:tblGrid>
      <w:tr w:rsidR="000D61BE" w:rsidRPr="000C03FA" w14:paraId="2A7EDF75" w14:textId="77777777" w:rsidTr="000D61BE">
        <w:trPr>
          <w:trHeight w:val="728"/>
          <w:trPrChange w:id="33" w:author="admin" w:date="2023-04-27T22:06:00Z">
            <w:trPr>
              <w:trHeight w:val="728"/>
            </w:trPr>
          </w:trPrChange>
        </w:trPr>
        <w:tc>
          <w:tcPr>
            <w:tcW w:w="585" w:type="dxa"/>
            <w:tcPrChange w:id="34" w:author="admin" w:date="2023-04-27T22:06:00Z">
              <w:tcPr>
                <w:tcW w:w="591" w:type="dxa"/>
              </w:tcPr>
            </w:tcPrChange>
          </w:tcPr>
          <w:p w14:paraId="6517A9AA" w14:textId="77777777" w:rsidR="00224B42" w:rsidRPr="000C03FA" w:rsidRDefault="00224B42" w:rsidP="00096E8F">
            <w:pPr>
              <w:jc w:val="both"/>
              <w:rPr>
                <w:rFonts w:ascii="Times New Roman" w:hAnsi="Times New Roman"/>
                <w:b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b/>
                <w:color w:val="111111"/>
                <w:sz w:val="26"/>
                <w:szCs w:val="26"/>
              </w:rPr>
              <w:t>TT</w:t>
            </w:r>
          </w:p>
        </w:tc>
        <w:tc>
          <w:tcPr>
            <w:tcW w:w="4270" w:type="dxa"/>
            <w:tcPrChange w:id="35" w:author="admin" w:date="2023-04-27T22:06:00Z">
              <w:tcPr>
                <w:tcW w:w="5374" w:type="dxa"/>
              </w:tcPr>
            </w:tcPrChange>
          </w:tcPr>
          <w:p w14:paraId="57D4CAA7" w14:textId="2D6116C4" w:rsidR="00224B42" w:rsidRPr="000C03FA" w:rsidRDefault="00224B42" w:rsidP="00096E8F">
            <w:pPr>
              <w:jc w:val="both"/>
              <w:rPr>
                <w:rFonts w:ascii="Times New Roman" w:hAnsi="Times New Roman"/>
                <w:b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Thời gian thực hiện cấp cứu ngoại viện </w:t>
            </w:r>
            <w:del w:id="36" w:author="Ngoc Le Van Truong" w:date="2023-04-28T09:32:00Z">
              <w:r w:rsidRPr="000C03FA" w:rsidDel="003A649F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(</w:delText>
              </w:r>
              <w:r w:rsidRPr="000C03FA" w:rsidDel="003A649F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 xml:space="preserve">dữ liệu </w:delText>
              </w:r>
            </w:del>
            <w:del w:id="37" w:author="Ngoc Le Van Truong" w:date="2023-04-28T09:31:00Z">
              <w:r w:rsidRPr="000C03FA" w:rsidDel="003A649F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từ ngày 01-15/</w:delText>
              </w:r>
            </w:del>
            <w:del w:id="38" w:author="Ngoc Le Van Truong" w:date="2023-04-28T09:32:00Z">
              <w:r w:rsidRPr="000C03FA" w:rsidDel="003A649F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03/2023</w:delText>
              </w:r>
              <w:r w:rsidRPr="000C03FA" w:rsidDel="003A649F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)</w:delText>
              </w:r>
            </w:del>
          </w:p>
        </w:tc>
        <w:tc>
          <w:tcPr>
            <w:tcW w:w="1573" w:type="dxa"/>
            <w:tcPrChange w:id="39" w:author="admin" w:date="2023-04-27T22:06:00Z">
              <w:tcPr>
                <w:tcW w:w="1050" w:type="dxa"/>
              </w:tcPr>
            </w:tcPrChange>
          </w:tcPr>
          <w:p w14:paraId="003DE41C" w14:textId="783F4C31" w:rsidR="00224B42" w:rsidRPr="000C03FA" w:rsidRDefault="00224B42">
            <w:pPr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del w:id="40" w:author="admin" w:date="2023-04-27T22:04:00Z">
              <w:r w:rsidRPr="000C03FA" w:rsidDel="00F756FD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Lâu nhất</w:delText>
              </w:r>
            </w:del>
            <w:del w:id="41" w:author="admin" w:date="2023-04-27T19:39:00Z">
              <w:r w:rsidR="00660984" w:rsidDel="00534B34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/xa nhất</w:delText>
              </w:r>
            </w:del>
            <w:ins w:id="42" w:author="admin" w:date="2023-04-27T22:04:00Z">
              <w:del w:id="43" w:author="Ngoc Le Van Truong" w:date="2023-04-28T09:29:00Z">
                <w:r w:rsidR="00F756FD" w:rsidDel="00BE67B6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Thông thường</w:delText>
                </w:r>
              </w:del>
            </w:ins>
            <w:ins w:id="44" w:author="Ngoc Le Van Truong" w:date="2023-04-28T09:29:00Z">
              <w:r w:rsidR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t>Trung bình</w:t>
              </w:r>
            </w:ins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  <w:del w:id="45" w:author="admin" w:date="2023-04-27T19:39:00Z">
              <w:r w:rsidR="00660984" w:rsidDel="00534B34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(km)</w:delText>
              </w:r>
            </w:del>
          </w:p>
        </w:tc>
        <w:tc>
          <w:tcPr>
            <w:tcW w:w="1470" w:type="dxa"/>
            <w:tcPrChange w:id="46" w:author="admin" w:date="2023-04-27T22:06:00Z">
              <w:tcPr>
                <w:tcW w:w="1250" w:type="dxa"/>
              </w:tcPr>
            </w:tcPrChange>
          </w:tcPr>
          <w:p w14:paraId="6ADB1BE6" w14:textId="5AAD9913" w:rsidR="00365555" w:rsidDel="00534B34" w:rsidRDefault="00224B42" w:rsidP="00096E8F">
            <w:pPr>
              <w:jc w:val="center"/>
              <w:rPr>
                <w:del w:id="47" w:author="admin" w:date="2023-04-27T19:40:00Z"/>
                <w:rFonts w:ascii="Times New Roman" w:hAnsi="Times New Roman"/>
                <w:color w:val="111111"/>
                <w:sz w:val="26"/>
                <w:szCs w:val="26"/>
              </w:rPr>
            </w:pPr>
            <w:del w:id="48" w:author="admin" w:date="2023-04-27T22:05:00Z">
              <w:r w:rsidRPr="000C03FA" w:rsidDel="00F756FD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Thông thường </w:delText>
              </w:r>
            </w:del>
            <w:ins w:id="49" w:author="admin" w:date="2023-04-27T22:05:00Z">
              <w:r w:rsidR="00F756FD">
                <w:rPr>
                  <w:rFonts w:ascii="Times New Roman" w:hAnsi="Times New Roman"/>
                  <w:color w:val="111111"/>
                  <w:sz w:val="26"/>
                  <w:szCs w:val="26"/>
                </w:rPr>
                <w:t>Lâu nhất</w:t>
              </w:r>
            </w:ins>
          </w:p>
          <w:p w14:paraId="02394439" w14:textId="6EB0B2AB" w:rsidR="00224B42" w:rsidRPr="000C03FA" w:rsidRDefault="00224B42">
            <w:pPr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50" w:author="admin" w:date="2023-04-27T22:06:00Z">
              <w:tcPr>
                <w:tcW w:w="910" w:type="dxa"/>
              </w:tcPr>
            </w:tcPrChange>
          </w:tcPr>
          <w:p w14:paraId="5F9321A7" w14:textId="0D61F42E" w:rsidR="00224B42" w:rsidRPr="000C03FA" w:rsidRDefault="00224B42">
            <w:pPr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Nhanh nhất</w:t>
            </w:r>
            <w:del w:id="51" w:author="admin" w:date="2023-04-27T19:39:00Z">
              <w:r w:rsidRPr="000C03FA" w:rsidDel="00534B34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  <w:r w:rsidR="00660984" w:rsidDel="00534B34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/gần nhất (km)</w:delText>
              </w:r>
            </w:del>
          </w:p>
        </w:tc>
      </w:tr>
      <w:tr w:rsidR="000D61BE" w:rsidRPr="000C03FA" w14:paraId="2A9C536D" w14:textId="77777777" w:rsidTr="000D61BE">
        <w:tc>
          <w:tcPr>
            <w:tcW w:w="585" w:type="dxa"/>
            <w:tcPrChange w:id="52" w:author="admin" w:date="2023-04-27T22:06:00Z">
              <w:tcPr>
                <w:tcW w:w="591" w:type="dxa"/>
              </w:tcPr>
            </w:tcPrChange>
          </w:tcPr>
          <w:p w14:paraId="604F5289" w14:textId="77777777" w:rsidR="00224B42" w:rsidRPr="000C03FA" w:rsidRDefault="00224B42" w:rsidP="007F3A4F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53" w:author="admin" w:date="2023-04-27T22:06:00Z">
              <w:tcPr>
                <w:tcW w:w="5374" w:type="dxa"/>
              </w:tcPr>
            </w:tcPrChange>
          </w:tcPr>
          <w:p w14:paraId="5E1E331A" w14:textId="43C8C431" w:rsidR="00224B42" w:rsidRPr="000C03FA" w:rsidRDefault="00660984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del w:id="54" w:author="Ngoc Le Van Truong" w:date="2023-04-28T09:29:00Z">
              <w:r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</w:del>
            <w:ins w:id="55" w:author="Ngoc Le Van Truong" w:date="2023-04-28T09:29:00Z">
              <w:r w:rsidR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</w:ins>
            <w:r w:rsidR="00224B42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hời gian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từ khi nhận cuộc gọi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cấp cứu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đến khi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>thông báo cho người điều hành/người điều phối cấp cứu</w:t>
            </w:r>
          </w:p>
        </w:tc>
        <w:tc>
          <w:tcPr>
            <w:tcW w:w="1573" w:type="dxa"/>
            <w:tcPrChange w:id="56" w:author="admin" w:date="2023-04-27T22:06:00Z">
              <w:tcPr>
                <w:tcW w:w="1050" w:type="dxa"/>
              </w:tcPr>
            </w:tcPrChange>
          </w:tcPr>
          <w:p w14:paraId="7002092D" w14:textId="77777777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57" w:author="admin" w:date="2023-04-27T22:06:00Z">
              <w:tcPr>
                <w:tcW w:w="1250" w:type="dxa"/>
              </w:tcPr>
            </w:tcPrChange>
          </w:tcPr>
          <w:p w14:paraId="5D96AAD0" w14:textId="6164B85F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58" w:author="admin" w:date="2023-04-27T22:06:00Z">
              <w:tcPr>
                <w:tcW w:w="910" w:type="dxa"/>
              </w:tcPr>
            </w:tcPrChange>
          </w:tcPr>
          <w:p w14:paraId="479B4469" w14:textId="69FB025D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23E55A9D" w14:textId="77777777" w:rsidTr="000D61BE">
        <w:tc>
          <w:tcPr>
            <w:tcW w:w="585" w:type="dxa"/>
            <w:tcPrChange w:id="59" w:author="admin" w:date="2023-04-27T22:06:00Z">
              <w:tcPr>
                <w:tcW w:w="591" w:type="dxa"/>
              </w:tcPr>
            </w:tcPrChange>
          </w:tcPr>
          <w:p w14:paraId="00D68245" w14:textId="77777777" w:rsidR="005E1759" w:rsidRPr="000C03FA" w:rsidRDefault="005E1759" w:rsidP="001A7F70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60" w:author="admin" w:date="2023-04-27T22:06:00Z">
              <w:tcPr>
                <w:tcW w:w="5374" w:type="dxa"/>
              </w:tcPr>
            </w:tcPrChange>
          </w:tcPr>
          <w:p w14:paraId="40504FEE" w14:textId="14858299" w:rsidR="005E1759" w:rsidRPr="005E1759" w:rsidRDefault="00660984" w:rsidP="001A7F7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del w:id="61" w:author="Ngoc Le Van Truong" w:date="2023-04-28T09:29:00Z">
              <w:r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</w:del>
            <w:ins w:id="62" w:author="Ngoc Le Van Truong" w:date="2023-04-28T09:29:00Z">
              <w:r w:rsidR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</w:ins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hời gian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 xml:space="preserve">từ khi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người điều hành/người điều phối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 xml:space="preserve">nhận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nhiệm vụ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 xml:space="preserve">đến khi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điều động cấp cứu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>(ước tính)</w:t>
            </w:r>
          </w:p>
        </w:tc>
        <w:tc>
          <w:tcPr>
            <w:tcW w:w="1573" w:type="dxa"/>
            <w:tcPrChange w:id="63" w:author="admin" w:date="2023-04-27T22:06:00Z">
              <w:tcPr>
                <w:tcW w:w="1050" w:type="dxa"/>
              </w:tcPr>
            </w:tcPrChange>
          </w:tcPr>
          <w:p w14:paraId="64174682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64" w:author="admin" w:date="2023-04-27T22:06:00Z">
              <w:tcPr>
                <w:tcW w:w="1250" w:type="dxa"/>
              </w:tcPr>
            </w:tcPrChange>
          </w:tcPr>
          <w:p w14:paraId="6BF8E7DA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65" w:author="admin" w:date="2023-04-27T22:06:00Z">
              <w:tcPr>
                <w:tcW w:w="910" w:type="dxa"/>
              </w:tcPr>
            </w:tcPrChange>
          </w:tcPr>
          <w:p w14:paraId="46E39559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1CD8BED3" w14:textId="77777777" w:rsidTr="000D61BE">
        <w:tc>
          <w:tcPr>
            <w:tcW w:w="585" w:type="dxa"/>
            <w:tcPrChange w:id="66" w:author="admin" w:date="2023-04-27T22:06:00Z">
              <w:tcPr>
                <w:tcW w:w="591" w:type="dxa"/>
              </w:tcPr>
            </w:tcPrChange>
          </w:tcPr>
          <w:p w14:paraId="2469EBEC" w14:textId="77777777" w:rsidR="005E1759" w:rsidRPr="000C03FA" w:rsidRDefault="005E1759" w:rsidP="001A7F70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67" w:author="admin" w:date="2023-04-27T22:06:00Z">
              <w:tcPr>
                <w:tcW w:w="5374" w:type="dxa"/>
              </w:tcPr>
            </w:tcPrChange>
          </w:tcPr>
          <w:p w14:paraId="0E8C7529" w14:textId="7480B5BF" w:rsidR="005E1759" w:rsidRDefault="00BE67B6" w:rsidP="001A7F7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ins w:id="68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69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gian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 xml:space="preserve">từ khi nhận cuộc gọi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cấp cứu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 xml:space="preserve">đến khi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>điều động cấp cứu</w:t>
            </w:r>
          </w:p>
          <w:p w14:paraId="3D7750C1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xe bắt đầu xuất phát (ước tính)</w:t>
            </w:r>
          </w:p>
        </w:tc>
        <w:tc>
          <w:tcPr>
            <w:tcW w:w="1573" w:type="dxa"/>
            <w:tcPrChange w:id="70" w:author="admin" w:date="2023-04-27T22:06:00Z">
              <w:tcPr>
                <w:tcW w:w="1050" w:type="dxa"/>
              </w:tcPr>
            </w:tcPrChange>
          </w:tcPr>
          <w:p w14:paraId="2561D20F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71" w:author="admin" w:date="2023-04-27T22:06:00Z">
              <w:tcPr>
                <w:tcW w:w="1250" w:type="dxa"/>
              </w:tcPr>
            </w:tcPrChange>
          </w:tcPr>
          <w:p w14:paraId="34C44A0A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72" w:author="admin" w:date="2023-04-27T22:06:00Z">
              <w:tcPr>
                <w:tcW w:w="910" w:type="dxa"/>
              </w:tcPr>
            </w:tcPrChange>
          </w:tcPr>
          <w:p w14:paraId="69592B23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5319E64E" w14:textId="77777777" w:rsidTr="000D61BE">
        <w:tc>
          <w:tcPr>
            <w:tcW w:w="585" w:type="dxa"/>
            <w:tcPrChange w:id="73" w:author="admin" w:date="2023-04-27T22:06:00Z">
              <w:tcPr>
                <w:tcW w:w="591" w:type="dxa"/>
              </w:tcPr>
            </w:tcPrChange>
          </w:tcPr>
          <w:p w14:paraId="7DFE7182" w14:textId="77777777" w:rsidR="00224B42" w:rsidRPr="000C03FA" w:rsidRDefault="00224B42" w:rsidP="007F3A4F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74" w:author="admin" w:date="2023-04-27T22:06:00Z">
              <w:tcPr>
                <w:tcW w:w="5374" w:type="dxa"/>
              </w:tcPr>
            </w:tcPrChange>
          </w:tcPr>
          <w:p w14:paraId="25559552" w14:textId="28C061E2" w:rsidR="00224B42" w:rsidRPr="000C03FA" w:rsidRDefault="00BE67B6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75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76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gian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từ khi </w:t>
            </w:r>
            <w:r w:rsidR="005E1759">
              <w:rPr>
                <w:rFonts w:ascii="Times New Roman" w:hAnsi="Times New Roman"/>
                <w:sz w:val="26"/>
                <w:szCs w:val="26"/>
              </w:rPr>
              <w:t xml:space="preserve">nhận thông báo điều động đội cấp cứu đến khi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>xe bắt dầu xuất phát (ước tính)</w:t>
            </w:r>
          </w:p>
        </w:tc>
        <w:tc>
          <w:tcPr>
            <w:tcW w:w="1573" w:type="dxa"/>
            <w:tcPrChange w:id="77" w:author="admin" w:date="2023-04-27T22:06:00Z">
              <w:tcPr>
                <w:tcW w:w="1050" w:type="dxa"/>
              </w:tcPr>
            </w:tcPrChange>
          </w:tcPr>
          <w:p w14:paraId="04171F92" w14:textId="77777777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78" w:author="admin" w:date="2023-04-27T22:06:00Z">
              <w:tcPr>
                <w:tcW w:w="1250" w:type="dxa"/>
              </w:tcPr>
            </w:tcPrChange>
          </w:tcPr>
          <w:p w14:paraId="11DBD29E" w14:textId="1926E475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79" w:author="admin" w:date="2023-04-27T22:06:00Z">
              <w:tcPr>
                <w:tcW w:w="910" w:type="dxa"/>
              </w:tcPr>
            </w:tcPrChange>
          </w:tcPr>
          <w:p w14:paraId="5F4E1F76" w14:textId="7823D629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64F981E0" w14:textId="77777777" w:rsidTr="000D61BE">
        <w:tc>
          <w:tcPr>
            <w:tcW w:w="585" w:type="dxa"/>
            <w:tcPrChange w:id="80" w:author="admin" w:date="2023-04-27T22:06:00Z">
              <w:tcPr>
                <w:tcW w:w="591" w:type="dxa"/>
              </w:tcPr>
            </w:tcPrChange>
          </w:tcPr>
          <w:p w14:paraId="53CB547A" w14:textId="77777777" w:rsidR="005E1759" w:rsidRPr="000C03FA" w:rsidRDefault="005E1759" w:rsidP="001A7F70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81" w:author="admin" w:date="2023-04-27T22:06:00Z">
              <w:tcPr>
                <w:tcW w:w="5374" w:type="dxa"/>
              </w:tcPr>
            </w:tcPrChange>
          </w:tcPr>
          <w:p w14:paraId="3A74B00D" w14:textId="57B82A7D" w:rsidR="005E1759" w:rsidRPr="000C03FA" w:rsidRDefault="00BE67B6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82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83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gian </w:t>
            </w:r>
            <w:r w:rsidR="005E1759" w:rsidRPr="000C03FA">
              <w:rPr>
                <w:rFonts w:ascii="Times New Roman" w:hAnsi="Times New Roman"/>
                <w:sz w:val="26"/>
                <w:szCs w:val="26"/>
              </w:rPr>
              <w:t>từ khi xe bắt dầu xuất phát đến khi xe tiếp cận bệnh nhân tại hiện trường (ước tính)</w:t>
            </w:r>
          </w:p>
        </w:tc>
        <w:tc>
          <w:tcPr>
            <w:tcW w:w="1573" w:type="dxa"/>
            <w:tcPrChange w:id="84" w:author="admin" w:date="2023-04-27T22:06:00Z">
              <w:tcPr>
                <w:tcW w:w="1050" w:type="dxa"/>
              </w:tcPr>
            </w:tcPrChange>
          </w:tcPr>
          <w:p w14:paraId="2992B37F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85" w:author="admin" w:date="2023-04-27T22:06:00Z">
              <w:tcPr>
                <w:tcW w:w="1250" w:type="dxa"/>
              </w:tcPr>
            </w:tcPrChange>
          </w:tcPr>
          <w:p w14:paraId="7BFCE1A1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86" w:author="admin" w:date="2023-04-27T22:06:00Z">
              <w:tcPr>
                <w:tcW w:w="910" w:type="dxa"/>
              </w:tcPr>
            </w:tcPrChange>
          </w:tcPr>
          <w:p w14:paraId="2F68DD2B" w14:textId="77777777" w:rsidR="005E1759" w:rsidRPr="000C03FA" w:rsidRDefault="005E1759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7B3D8D76" w14:textId="77777777" w:rsidTr="000D61BE">
        <w:tc>
          <w:tcPr>
            <w:tcW w:w="585" w:type="dxa"/>
            <w:tcPrChange w:id="87" w:author="admin" w:date="2023-04-27T22:06:00Z">
              <w:tcPr>
                <w:tcW w:w="591" w:type="dxa"/>
              </w:tcPr>
            </w:tcPrChange>
          </w:tcPr>
          <w:p w14:paraId="6441AA41" w14:textId="77777777" w:rsidR="00224B42" w:rsidRPr="000C03FA" w:rsidRDefault="00224B42" w:rsidP="007F3A4F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88" w:author="admin" w:date="2023-04-27T22:06:00Z">
              <w:tcPr>
                <w:tcW w:w="5374" w:type="dxa"/>
              </w:tcPr>
            </w:tcPrChange>
          </w:tcPr>
          <w:p w14:paraId="462D6F08" w14:textId="13FA34CB" w:rsidR="00224B42" w:rsidRPr="000C03FA" w:rsidRDefault="00BE67B6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89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90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gian </w:t>
            </w:r>
            <w:r w:rsidR="001D1B1A">
              <w:rPr>
                <w:rFonts w:ascii="Times New Roman" w:hAnsi="Times New Roman"/>
                <w:sz w:val="26"/>
                <w:szCs w:val="26"/>
              </w:rPr>
              <w:t>tại hiện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 trường (tính từ khi tiếp cận bệnh nhân tại hiện trường, đánh giá, sơ cứu BN đến khi bắt đầu vận chuyển BN đi đến cơ sở KBCB): ước tính</w:t>
            </w:r>
          </w:p>
        </w:tc>
        <w:tc>
          <w:tcPr>
            <w:tcW w:w="1573" w:type="dxa"/>
            <w:tcPrChange w:id="91" w:author="admin" w:date="2023-04-27T22:06:00Z">
              <w:tcPr>
                <w:tcW w:w="1050" w:type="dxa"/>
              </w:tcPr>
            </w:tcPrChange>
          </w:tcPr>
          <w:p w14:paraId="7F377134" w14:textId="77777777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92" w:author="admin" w:date="2023-04-27T22:06:00Z">
              <w:tcPr>
                <w:tcW w:w="1250" w:type="dxa"/>
              </w:tcPr>
            </w:tcPrChange>
          </w:tcPr>
          <w:p w14:paraId="5A4A306D" w14:textId="0622C6F6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93" w:author="admin" w:date="2023-04-27T22:06:00Z">
              <w:tcPr>
                <w:tcW w:w="910" w:type="dxa"/>
              </w:tcPr>
            </w:tcPrChange>
          </w:tcPr>
          <w:p w14:paraId="58096391" w14:textId="392BA448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53841876" w14:textId="77777777" w:rsidTr="000D61BE">
        <w:tc>
          <w:tcPr>
            <w:tcW w:w="585" w:type="dxa"/>
            <w:tcPrChange w:id="94" w:author="admin" w:date="2023-04-27T22:06:00Z">
              <w:tcPr>
                <w:tcW w:w="591" w:type="dxa"/>
              </w:tcPr>
            </w:tcPrChange>
          </w:tcPr>
          <w:p w14:paraId="23A52284" w14:textId="77777777" w:rsidR="00224B42" w:rsidRPr="000C03FA" w:rsidRDefault="00224B42" w:rsidP="007F3A4F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95" w:author="admin" w:date="2023-04-27T22:06:00Z">
              <w:tcPr>
                <w:tcW w:w="5374" w:type="dxa"/>
              </w:tcPr>
            </w:tcPrChange>
          </w:tcPr>
          <w:p w14:paraId="1129F62D" w14:textId="1B9A187B" w:rsidR="00224B42" w:rsidRPr="000C03FA" w:rsidRDefault="00BE67B6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96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97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gian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vận chuyển </w:t>
            </w:r>
            <w:r w:rsidR="00096E8F" w:rsidRPr="000C03FA">
              <w:rPr>
                <w:rFonts w:ascii="Times New Roman" w:hAnsi="Times New Roman"/>
                <w:sz w:val="26"/>
                <w:szCs w:val="26"/>
              </w:rPr>
              <w:t>BN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 từ hiện trường</w:t>
            </w:r>
            <w:r w:rsidR="00660984">
              <w:rPr>
                <w:rFonts w:ascii="Times New Roman" w:hAnsi="Times New Roman"/>
                <w:sz w:val="26"/>
                <w:szCs w:val="26"/>
              </w:rPr>
              <w:t xml:space="preserve"> ở khu vực nông thôn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 xml:space="preserve"> đến cơ sở KBCB</w:t>
            </w:r>
            <w:r w:rsidR="006609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24B42" w:rsidRPr="000C03FA">
              <w:rPr>
                <w:rFonts w:ascii="Times New Roman" w:hAnsi="Times New Roman"/>
                <w:sz w:val="26"/>
                <w:szCs w:val="26"/>
              </w:rPr>
              <w:t>(ước tính)</w:t>
            </w:r>
          </w:p>
        </w:tc>
        <w:tc>
          <w:tcPr>
            <w:tcW w:w="1573" w:type="dxa"/>
            <w:tcPrChange w:id="98" w:author="admin" w:date="2023-04-27T22:06:00Z">
              <w:tcPr>
                <w:tcW w:w="1050" w:type="dxa"/>
              </w:tcPr>
            </w:tcPrChange>
          </w:tcPr>
          <w:p w14:paraId="2625545E" w14:textId="77777777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99" w:author="admin" w:date="2023-04-27T22:06:00Z">
              <w:tcPr>
                <w:tcW w:w="1250" w:type="dxa"/>
              </w:tcPr>
            </w:tcPrChange>
          </w:tcPr>
          <w:p w14:paraId="45EB0022" w14:textId="0CFECDAE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100" w:author="admin" w:date="2023-04-27T22:06:00Z">
              <w:tcPr>
                <w:tcW w:w="910" w:type="dxa"/>
              </w:tcPr>
            </w:tcPrChange>
          </w:tcPr>
          <w:p w14:paraId="11D5D61F" w14:textId="6B30B05E" w:rsidR="00224B42" w:rsidRPr="000C03FA" w:rsidRDefault="00224B42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16E718C0" w14:textId="77777777" w:rsidTr="000D61BE">
        <w:tc>
          <w:tcPr>
            <w:tcW w:w="585" w:type="dxa"/>
            <w:tcPrChange w:id="101" w:author="admin" w:date="2023-04-27T22:06:00Z">
              <w:tcPr>
                <w:tcW w:w="591" w:type="dxa"/>
              </w:tcPr>
            </w:tcPrChange>
          </w:tcPr>
          <w:p w14:paraId="60CB58CD" w14:textId="77777777" w:rsidR="00660984" w:rsidRPr="000C03FA" w:rsidRDefault="00660984" w:rsidP="001A7F70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102" w:author="admin" w:date="2023-04-27T22:06:00Z">
              <w:tcPr>
                <w:tcW w:w="5374" w:type="dxa"/>
              </w:tcPr>
            </w:tcPrChange>
          </w:tcPr>
          <w:p w14:paraId="741A8A75" w14:textId="53E99486" w:rsidR="00660984" w:rsidRPr="000C03FA" w:rsidRDefault="00BE67B6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103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hời</w:t>
              </w:r>
            </w:ins>
            <w:del w:id="104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hời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gian </w:t>
            </w:r>
            <w:r w:rsidR="00660984" w:rsidRPr="000C03FA">
              <w:rPr>
                <w:rFonts w:ascii="Times New Roman" w:hAnsi="Times New Roman"/>
                <w:sz w:val="26"/>
                <w:szCs w:val="26"/>
              </w:rPr>
              <w:t>vận chuyển BN từ hiện trường</w:t>
            </w:r>
            <w:r w:rsidR="00660984">
              <w:rPr>
                <w:rFonts w:ascii="Times New Roman" w:hAnsi="Times New Roman"/>
                <w:sz w:val="26"/>
                <w:szCs w:val="26"/>
              </w:rPr>
              <w:t xml:space="preserve"> ở khu vực thành thị</w:t>
            </w:r>
            <w:r w:rsidR="00660984" w:rsidRPr="000C03FA">
              <w:rPr>
                <w:rFonts w:ascii="Times New Roman" w:hAnsi="Times New Roman"/>
                <w:sz w:val="26"/>
                <w:szCs w:val="26"/>
              </w:rPr>
              <w:t xml:space="preserve"> đến cơ sở KBCB</w:t>
            </w:r>
            <w:r w:rsidR="006609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60984" w:rsidRPr="000C03FA">
              <w:rPr>
                <w:rFonts w:ascii="Times New Roman" w:hAnsi="Times New Roman"/>
                <w:sz w:val="26"/>
                <w:szCs w:val="26"/>
              </w:rPr>
              <w:t>(ước tính)</w:t>
            </w:r>
          </w:p>
        </w:tc>
        <w:tc>
          <w:tcPr>
            <w:tcW w:w="1573" w:type="dxa"/>
            <w:tcPrChange w:id="105" w:author="admin" w:date="2023-04-27T22:06:00Z">
              <w:tcPr>
                <w:tcW w:w="1050" w:type="dxa"/>
              </w:tcPr>
            </w:tcPrChange>
          </w:tcPr>
          <w:p w14:paraId="393EB07A" w14:textId="77777777" w:rsidR="00660984" w:rsidRPr="000C03FA" w:rsidRDefault="00660984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106" w:author="admin" w:date="2023-04-27T22:06:00Z">
              <w:tcPr>
                <w:tcW w:w="1250" w:type="dxa"/>
              </w:tcPr>
            </w:tcPrChange>
          </w:tcPr>
          <w:p w14:paraId="35050978" w14:textId="77777777" w:rsidR="00660984" w:rsidRPr="000C03FA" w:rsidRDefault="00660984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107" w:author="admin" w:date="2023-04-27T22:06:00Z">
              <w:tcPr>
                <w:tcW w:w="910" w:type="dxa"/>
              </w:tcPr>
            </w:tcPrChange>
          </w:tcPr>
          <w:p w14:paraId="1D490F92" w14:textId="77777777" w:rsidR="00660984" w:rsidRPr="000C03FA" w:rsidRDefault="00660984" w:rsidP="001A7F70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RPr="000C03FA" w14:paraId="6F11711B" w14:textId="77777777" w:rsidTr="000D61BE">
        <w:tc>
          <w:tcPr>
            <w:tcW w:w="585" w:type="dxa"/>
            <w:tcPrChange w:id="108" w:author="admin" w:date="2023-04-27T22:06:00Z">
              <w:tcPr>
                <w:tcW w:w="591" w:type="dxa"/>
              </w:tcPr>
            </w:tcPrChange>
          </w:tcPr>
          <w:p w14:paraId="6C8D490B" w14:textId="77777777" w:rsidR="00296CD7" w:rsidRPr="000C03FA" w:rsidRDefault="00296CD7" w:rsidP="007F3A4F">
            <w:pPr>
              <w:pStyle w:val="ListParagraph"/>
              <w:numPr>
                <w:ilvl w:val="0"/>
                <w:numId w:val="23"/>
              </w:numPr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270" w:type="dxa"/>
            <w:tcPrChange w:id="109" w:author="admin" w:date="2023-04-27T22:06:00Z">
              <w:tcPr>
                <w:tcW w:w="5374" w:type="dxa"/>
              </w:tcPr>
            </w:tcPrChange>
          </w:tcPr>
          <w:p w14:paraId="03381925" w14:textId="096B03AA" w:rsidR="00296CD7" w:rsidRPr="000C03FA" w:rsidRDefault="00BE67B6" w:rsidP="00096E8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ins w:id="110" w:author="Ngoc Le Van Truong" w:date="2023-04-28T09:29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hời </w:t>
              </w:r>
            </w:ins>
            <w:del w:id="111" w:author="Ngoc Le Van Truong" w:date="2023-04-28T09:29:00Z">
              <w:r w:rsidR="00660984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Trung bình t</w:delText>
              </w:r>
              <w:r w:rsidR="00660984" w:rsidRPr="000C03FA" w:rsidDel="00BE67B6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hời </w:delText>
              </w:r>
            </w:del>
            <w:r w:rsidR="00660984"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gian</w:t>
            </w:r>
            <w:r w:rsidR="00660984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xe cứu thương dừng ở bệnh viện (thời gian xe ở bệnh viện)</w:t>
            </w:r>
          </w:p>
        </w:tc>
        <w:tc>
          <w:tcPr>
            <w:tcW w:w="1573" w:type="dxa"/>
            <w:tcPrChange w:id="112" w:author="admin" w:date="2023-04-27T22:06:00Z">
              <w:tcPr>
                <w:tcW w:w="1050" w:type="dxa"/>
              </w:tcPr>
            </w:tcPrChange>
          </w:tcPr>
          <w:p w14:paraId="1A295485" w14:textId="77777777" w:rsidR="00296CD7" w:rsidRPr="000C03FA" w:rsidRDefault="00296CD7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470" w:type="dxa"/>
            <w:tcPrChange w:id="113" w:author="admin" w:date="2023-04-27T22:06:00Z">
              <w:tcPr>
                <w:tcW w:w="1250" w:type="dxa"/>
              </w:tcPr>
            </w:tcPrChange>
          </w:tcPr>
          <w:p w14:paraId="3E9C2F03" w14:textId="77777777" w:rsidR="00296CD7" w:rsidRPr="000C03FA" w:rsidRDefault="00296CD7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77" w:type="dxa"/>
            <w:tcPrChange w:id="114" w:author="admin" w:date="2023-04-27T22:06:00Z">
              <w:tcPr>
                <w:tcW w:w="910" w:type="dxa"/>
              </w:tcPr>
            </w:tcPrChange>
          </w:tcPr>
          <w:p w14:paraId="08C45584" w14:textId="77777777" w:rsidR="00296CD7" w:rsidRPr="000C03FA" w:rsidRDefault="00296CD7" w:rsidP="00096E8F">
            <w:pPr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</w:tbl>
    <w:p w14:paraId="150E648A" w14:textId="0F92EA36" w:rsidR="00DD43BA" w:rsidRPr="000C03FA" w:rsidRDefault="00224B42">
      <w:pPr>
        <w:pStyle w:val="ListParagraph"/>
        <w:numPr>
          <w:ilvl w:val="0"/>
          <w:numId w:val="21"/>
        </w:numPr>
        <w:spacing w:before="120" w:after="12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  <w:pPrChange w:id="115" w:author="admin" w:date="2023-04-27T22:06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>Tình hình bệnh nhân</w:t>
      </w:r>
    </w:p>
    <w:p w14:paraId="05981DF1" w14:textId="39D14949" w:rsidR="00E96CF2" w:rsidDel="00FA46CF" w:rsidRDefault="00E96CF2" w:rsidP="000316F1">
      <w:pPr>
        <w:pStyle w:val="ListParagraph"/>
        <w:spacing w:before="60"/>
        <w:ind w:left="360"/>
        <w:contextualSpacing w:val="0"/>
        <w:jc w:val="both"/>
        <w:rPr>
          <w:ins w:id="116" w:author="admin" w:date="2023-04-27T22:06:00Z"/>
          <w:del w:id="117" w:author="Ngoc Le Van Truong" w:date="2023-04-28T09:32:00Z"/>
          <w:rFonts w:ascii="Times New Roman" w:hAnsi="Times New Roman"/>
          <w:color w:val="111111"/>
          <w:sz w:val="26"/>
          <w:szCs w:val="26"/>
        </w:rPr>
      </w:pPr>
    </w:p>
    <w:p w14:paraId="115A02AC" w14:textId="77777777" w:rsidR="000D61BE" w:rsidRPr="000C03FA" w:rsidRDefault="000D61BE" w:rsidP="000316F1">
      <w:pPr>
        <w:pStyle w:val="ListParagraph"/>
        <w:spacing w:before="60"/>
        <w:ind w:left="3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</w:p>
    <w:tbl>
      <w:tblPr>
        <w:tblStyle w:val="TableGrid"/>
        <w:tblW w:w="9175" w:type="dxa"/>
        <w:tblInd w:w="360" w:type="dxa"/>
        <w:tblLook w:val="04A0" w:firstRow="1" w:lastRow="0" w:firstColumn="1" w:lastColumn="0" w:noHBand="0" w:noVBand="1"/>
      </w:tblPr>
      <w:tblGrid>
        <w:gridCol w:w="698"/>
        <w:gridCol w:w="4164"/>
        <w:gridCol w:w="1488"/>
        <w:gridCol w:w="1475"/>
        <w:gridCol w:w="1350"/>
      </w:tblGrid>
      <w:tr w:rsidR="00E651C9" w:rsidRPr="000C03FA" w14:paraId="4F0ABA65" w14:textId="05993CAE" w:rsidTr="00365555">
        <w:tc>
          <w:tcPr>
            <w:tcW w:w="698" w:type="dxa"/>
          </w:tcPr>
          <w:p w14:paraId="1B480A1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TT</w:t>
            </w:r>
          </w:p>
        </w:tc>
        <w:tc>
          <w:tcPr>
            <w:tcW w:w="4164" w:type="dxa"/>
          </w:tcPr>
          <w:p w14:paraId="35B7E4D4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Nội dung</w:t>
            </w:r>
          </w:p>
        </w:tc>
        <w:tc>
          <w:tcPr>
            <w:tcW w:w="1488" w:type="dxa"/>
          </w:tcPr>
          <w:p w14:paraId="6AD27600" w14:textId="76777017" w:rsidR="004826FF" w:rsidRPr="000C03FA" w:rsidRDefault="00DD53F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b/>
                <w:color w:val="111111"/>
                <w:sz w:val="26"/>
                <w:szCs w:val="26"/>
              </w:rPr>
              <w:t>Tổng số</w:t>
            </w:r>
            <w:r w:rsidR="004826FF" w:rsidRPr="000C03FA">
              <w:rPr>
                <w:rFonts w:ascii="Times New Roman" w:hAnsi="Times New Roman"/>
                <w:b/>
                <w:color w:val="111111"/>
                <w:sz w:val="26"/>
                <w:szCs w:val="26"/>
              </w:rPr>
              <w:t xml:space="preserve"> (</w:t>
            </w:r>
            <w:del w:id="118" w:author="admin" w:date="2023-04-27T21:16:00Z">
              <w:r w:rsidR="004826FF" w:rsidRPr="000C03FA" w:rsidDel="00E651C9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từ ngày 01-15/</w:delText>
              </w:r>
            </w:del>
            <w:ins w:id="119" w:author="admin" w:date="2023-04-27T21:16:00Z">
              <w:r w:rsidR="00E651C9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t xml:space="preserve">tháng </w:t>
              </w:r>
            </w:ins>
            <w:r w:rsidR="004826FF" w:rsidRPr="000C03FA">
              <w:rPr>
                <w:rFonts w:ascii="Times New Roman" w:hAnsi="Times New Roman"/>
                <w:b/>
                <w:color w:val="111111"/>
                <w:sz w:val="26"/>
                <w:szCs w:val="26"/>
              </w:rPr>
              <w:t>03/2023)</w:t>
            </w:r>
          </w:p>
        </w:tc>
        <w:tc>
          <w:tcPr>
            <w:tcW w:w="1475" w:type="dxa"/>
          </w:tcPr>
          <w:p w14:paraId="5396C836" w14:textId="56ECDCAB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0C03FA">
              <w:rPr>
                <w:rFonts w:ascii="Times New Roman" w:hAnsi="Times New Roman"/>
                <w:b/>
                <w:sz w:val="26"/>
                <w:szCs w:val="26"/>
              </w:rPr>
              <w:t>Trong đó số ca ở nông thôn</w:t>
            </w:r>
          </w:p>
        </w:tc>
        <w:tc>
          <w:tcPr>
            <w:tcW w:w="1350" w:type="dxa"/>
          </w:tcPr>
          <w:p w14:paraId="62B99BAD" w14:textId="72D6D2A4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0C03FA">
              <w:rPr>
                <w:rFonts w:ascii="Times New Roman" w:hAnsi="Times New Roman"/>
                <w:b/>
                <w:sz w:val="26"/>
                <w:szCs w:val="26"/>
              </w:rPr>
              <w:t>Số ca ở thành thị</w:t>
            </w:r>
          </w:p>
        </w:tc>
      </w:tr>
      <w:tr w:rsidR="00E651C9" w:rsidRPr="000C03FA" w14:paraId="56FC77EB" w14:textId="05962C18" w:rsidTr="00365555">
        <w:tc>
          <w:tcPr>
            <w:tcW w:w="698" w:type="dxa"/>
          </w:tcPr>
          <w:p w14:paraId="4E6B38F4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0274BD1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t xml:space="preserve">Số lần xe xuất </w:t>
            </w: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đi</w:t>
            </w:r>
          </w:p>
        </w:tc>
        <w:tc>
          <w:tcPr>
            <w:tcW w:w="1488" w:type="dxa"/>
          </w:tcPr>
          <w:p w14:paraId="5386C3AB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3973C4B3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6D264BF0" w14:textId="5A8B9F86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</w:tr>
      <w:tr w:rsidR="00E651C9" w:rsidRPr="000C03FA" w14:paraId="1866527A" w14:textId="713C315E" w:rsidTr="00365555">
        <w:tc>
          <w:tcPr>
            <w:tcW w:w="698" w:type="dxa"/>
          </w:tcPr>
          <w:p w14:paraId="3DFAF14D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5F07DE8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t>Số lần tiếp cận được bệnh nhân</w:t>
            </w:r>
          </w:p>
        </w:tc>
        <w:tc>
          <w:tcPr>
            <w:tcW w:w="1488" w:type="dxa"/>
          </w:tcPr>
          <w:p w14:paraId="4BF0CCCA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2D5F0350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2D3ED4AB" w14:textId="294DEBE2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</w:tr>
      <w:tr w:rsidR="00E651C9" w:rsidRPr="000C03FA" w14:paraId="65B65772" w14:textId="5E715ECA" w:rsidTr="00365555">
        <w:tc>
          <w:tcPr>
            <w:tcW w:w="698" w:type="dxa"/>
          </w:tcPr>
          <w:p w14:paraId="2876E079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  <w:vAlign w:val="center"/>
          </w:tcPr>
          <w:p w14:paraId="738E46BD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Số chuyến xe không tải (đến nhưng không có BN)</w:t>
            </w:r>
          </w:p>
        </w:tc>
        <w:tc>
          <w:tcPr>
            <w:tcW w:w="1488" w:type="dxa"/>
          </w:tcPr>
          <w:p w14:paraId="343CB71F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202C1DBF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3E4E4DD7" w14:textId="310ECF1B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</w:tr>
      <w:tr w:rsidR="00E651C9" w:rsidRPr="000C03FA" w14:paraId="4949C895" w14:textId="5D0CFE81" w:rsidTr="00365555">
        <w:tc>
          <w:tcPr>
            <w:tcW w:w="698" w:type="dxa"/>
          </w:tcPr>
          <w:p w14:paraId="1F45A05C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  <w:vAlign w:val="center"/>
          </w:tcPr>
          <w:p w14:paraId="4D25AB22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Số lượt BN ở lại tại chỗ hoặc không cần vận chuyển cấp cứu</w:t>
            </w:r>
          </w:p>
        </w:tc>
        <w:tc>
          <w:tcPr>
            <w:tcW w:w="1488" w:type="dxa"/>
          </w:tcPr>
          <w:p w14:paraId="39231CA8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133495C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568C8D0E" w14:textId="577DE12E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</w:tr>
      <w:tr w:rsidR="00E651C9" w:rsidRPr="000C03FA" w14:paraId="37A5D332" w14:textId="77777777" w:rsidTr="00365555">
        <w:tc>
          <w:tcPr>
            <w:tcW w:w="698" w:type="dxa"/>
          </w:tcPr>
          <w:p w14:paraId="0CDA034F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22BD9EDB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Số BN tử vong tại hiện trường</w:t>
            </w:r>
          </w:p>
        </w:tc>
        <w:tc>
          <w:tcPr>
            <w:tcW w:w="1488" w:type="dxa"/>
          </w:tcPr>
          <w:p w14:paraId="5F83F10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5CB86D50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63C27F98" w14:textId="6362B4A1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</w:tr>
      <w:tr w:rsidR="00E651C9" w:rsidRPr="000C03FA" w14:paraId="5FAB0656" w14:textId="690C2508" w:rsidTr="00365555">
        <w:tc>
          <w:tcPr>
            <w:tcW w:w="698" w:type="dxa"/>
          </w:tcPr>
          <w:p w14:paraId="2EA0C629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68DED80D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Số </w:t>
            </w:r>
            <w:r w:rsidRPr="000C03FA">
              <w:rPr>
                <w:rFonts w:ascii="Times New Roman" w:hAnsi="Times New Roman"/>
                <w:sz w:val="26"/>
                <w:szCs w:val="26"/>
              </w:rPr>
              <w:t xml:space="preserve">lượt </w:t>
            </w: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BN không có người thân</w:t>
            </w:r>
          </w:p>
        </w:tc>
        <w:tc>
          <w:tcPr>
            <w:tcW w:w="1488" w:type="dxa"/>
          </w:tcPr>
          <w:p w14:paraId="48135DAA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6BE95AF5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11F580AC" w14:textId="2A467453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14:paraId="36A0F171" w14:textId="1255F505" w:rsidTr="00365555">
        <w:tc>
          <w:tcPr>
            <w:tcW w:w="698" w:type="dxa"/>
          </w:tcPr>
          <w:p w14:paraId="7FB7411E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344A150F" w14:textId="3C55F024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Số lượt BN được vận chuyển đến cơ sở KBCB</w:t>
            </w:r>
          </w:p>
        </w:tc>
        <w:tc>
          <w:tcPr>
            <w:tcW w:w="1488" w:type="dxa"/>
          </w:tcPr>
          <w:p w14:paraId="1916AF5A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02F55F14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06A56C94" w14:textId="72535BCB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14:paraId="365839DD" w14:textId="1343203E" w:rsidTr="00365555">
        <w:tc>
          <w:tcPr>
            <w:tcW w:w="698" w:type="dxa"/>
          </w:tcPr>
          <w:p w14:paraId="74796483" w14:textId="77777777" w:rsidR="004826FF" w:rsidRPr="000C03FA" w:rsidRDefault="004826FF" w:rsidP="007F3A4F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4164" w:type="dxa"/>
          </w:tcPr>
          <w:p w14:paraId="7011DB0A" w14:textId="2E9AFC54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Số BN tử vong </w:t>
            </w:r>
            <w:r w:rsidRPr="000C03FA">
              <w:rPr>
                <w:rFonts w:ascii="Times New Roman" w:hAnsi="Times New Roman"/>
                <w:sz w:val="26"/>
                <w:szCs w:val="26"/>
              </w:rPr>
              <w:t>trên đường vận chuyển</w:t>
            </w:r>
          </w:p>
        </w:tc>
        <w:tc>
          <w:tcPr>
            <w:tcW w:w="1488" w:type="dxa"/>
          </w:tcPr>
          <w:p w14:paraId="780D0CBC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75" w:type="dxa"/>
          </w:tcPr>
          <w:p w14:paraId="20557D37" w14:textId="77777777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350" w:type="dxa"/>
          </w:tcPr>
          <w:p w14:paraId="1138A007" w14:textId="1A4D3E23" w:rsidR="004826FF" w:rsidRPr="000C03FA" w:rsidRDefault="004826FF" w:rsidP="00096E8F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</w:tbl>
    <w:p w14:paraId="093D878B" w14:textId="3EFBC357" w:rsidR="00DD53FE" w:rsidRDefault="00DD53FE">
      <w:pPr>
        <w:pStyle w:val="ListParagraph"/>
        <w:numPr>
          <w:ilvl w:val="0"/>
          <w:numId w:val="21"/>
        </w:numPr>
        <w:spacing w:before="120" w:after="120"/>
        <w:contextualSpacing w:val="0"/>
        <w:jc w:val="both"/>
        <w:rPr>
          <w:ins w:id="120" w:author="admin" w:date="2023-04-27T21:16:00Z"/>
          <w:rFonts w:ascii="Times New Roman" w:hAnsi="Times New Roman"/>
          <w:color w:val="111111"/>
          <w:sz w:val="26"/>
          <w:szCs w:val="26"/>
        </w:rPr>
        <w:pPrChange w:id="121" w:author="admin" w:date="2023-04-27T22:06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>Tình hình sống sót trước khi nhập viện</w:t>
      </w:r>
      <w:r w:rsidR="00046770"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  <w:del w:id="122" w:author="Ngoc Le Van Truong" w:date="2023-04-28T09:53:00Z">
        <w:r w:rsidR="00046770" w:rsidRPr="000C03FA" w:rsidDel="00A62CFF">
          <w:rPr>
            <w:rFonts w:ascii="Times New Roman" w:hAnsi="Times New Roman"/>
            <w:color w:val="111111"/>
            <w:sz w:val="26"/>
            <w:szCs w:val="26"/>
          </w:rPr>
          <w:delText>(theo chẩn đoán của kip cấp cứu)</w:delText>
        </w:r>
      </w:del>
    </w:p>
    <w:p w14:paraId="1D4D635B" w14:textId="02E423C0" w:rsidR="00E651C9" w:rsidRDefault="00E651C9">
      <w:pPr>
        <w:pStyle w:val="ListParagraph"/>
        <w:spacing w:before="60"/>
        <w:ind w:left="360"/>
        <w:contextualSpacing w:val="0"/>
        <w:jc w:val="both"/>
        <w:rPr>
          <w:ins w:id="123" w:author="admin" w:date="2023-04-27T21:16:00Z"/>
          <w:rFonts w:ascii="Times New Roman" w:hAnsi="Times New Roman"/>
          <w:color w:val="111111"/>
          <w:sz w:val="26"/>
          <w:szCs w:val="26"/>
        </w:rPr>
        <w:pPrChange w:id="124" w:author="admin" w:date="2023-04-27T21:16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</w:p>
    <w:tbl>
      <w:tblPr>
        <w:tblStyle w:val="TableGrid"/>
        <w:tblW w:w="9175" w:type="dxa"/>
        <w:tblInd w:w="360" w:type="dxa"/>
        <w:tblLook w:val="04A0" w:firstRow="1" w:lastRow="0" w:firstColumn="1" w:lastColumn="0" w:noHBand="0" w:noVBand="1"/>
        <w:tblPrChange w:id="125" w:author="admin" w:date="2023-04-27T22:07:00Z">
          <w:tblPr>
            <w:tblStyle w:val="TableGrid"/>
            <w:tblW w:w="9175" w:type="dxa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694"/>
        <w:gridCol w:w="4161"/>
        <w:gridCol w:w="1440"/>
        <w:gridCol w:w="1530"/>
        <w:gridCol w:w="1350"/>
        <w:tblGridChange w:id="126">
          <w:tblGrid>
            <w:gridCol w:w="694"/>
            <w:gridCol w:w="4161"/>
            <w:gridCol w:w="1440"/>
            <w:gridCol w:w="1530"/>
            <w:gridCol w:w="228"/>
            <w:gridCol w:w="1122"/>
          </w:tblGrid>
        </w:tblGridChange>
      </w:tblGrid>
      <w:tr w:rsidR="000D61BE" w:rsidRPr="00A62CFF" w14:paraId="5A26B4A9" w14:textId="77777777" w:rsidTr="000D61BE">
        <w:trPr>
          <w:ins w:id="127" w:author="admin" w:date="2023-04-27T21:16:00Z"/>
        </w:trPr>
        <w:tc>
          <w:tcPr>
            <w:tcW w:w="694" w:type="dxa"/>
            <w:tcPrChange w:id="128" w:author="admin" w:date="2023-04-27T22:07:00Z">
              <w:tcPr>
                <w:tcW w:w="694" w:type="dxa"/>
              </w:tcPr>
            </w:tcPrChange>
          </w:tcPr>
          <w:p w14:paraId="46E58CFB" w14:textId="03AB019B" w:rsidR="00E651C9" w:rsidRPr="00A62CFF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29" w:author="admin" w:date="2023-04-27T21:17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ins w:id="130" w:author="admin" w:date="2023-04-27T21:1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  <w:rPrChange w:id="131" w:author="Ngoc Le Van Truong" w:date="2023-04-28T09:54:00Z">
                    <w:rPr>
                      <w:rFonts w:ascii="Times New Roman" w:hAnsi="Times New Roman"/>
                      <w:b/>
                      <w:color w:val="111111"/>
                      <w:sz w:val="26"/>
                      <w:szCs w:val="26"/>
                    </w:rPr>
                  </w:rPrChange>
                </w:rPr>
                <w:t>TT</w:t>
              </w:r>
            </w:ins>
          </w:p>
        </w:tc>
        <w:tc>
          <w:tcPr>
            <w:tcW w:w="4161" w:type="dxa"/>
            <w:tcPrChange w:id="132" w:author="admin" w:date="2023-04-27T22:07:00Z">
              <w:tcPr>
                <w:tcW w:w="4161" w:type="dxa"/>
              </w:tcPr>
            </w:tcPrChange>
          </w:tcPr>
          <w:p w14:paraId="6F5E538B" w14:textId="526953A0" w:rsidR="00E651C9" w:rsidRPr="00A62CFF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33" w:author="admin" w:date="2023-04-27T21:17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ins w:id="134" w:author="admin" w:date="2023-04-27T21:1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  <w:rPrChange w:id="135" w:author="Ngoc Le Van Truong" w:date="2023-04-28T09:54:00Z">
                    <w:rPr>
                      <w:rFonts w:ascii="Times New Roman" w:hAnsi="Times New Roman"/>
                      <w:b/>
                      <w:color w:val="111111"/>
                      <w:sz w:val="26"/>
                      <w:szCs w:val="26"/>
                    </w:rPr>
                  </w:rPrChange>
                </w:rPr>
                <w:t xml:space="preserve">Tình hình sống sót trước khi nhập viện </w:t>
              </w:r>
            </w:ins>
          </w:p>
        </w:tc>
        <w:tc>
          <w:tcPr>
            <w:tcW w:w="1440" w:type="dxa"/>
            <w:tcPrChange w:id="136" w:author="admin" w:date="2023-04-27T22:07:00Z">
              <w:tcPr>
                <w:tcW w:w="1440" w:type="dxa"/>
              </w:tcPr>
            </w:tcPrChange>
          </w:tcPr>
          <w:p w14:paraId="10B7FDF3" w14:textId="2DBA0EEE" w:rsidR="00E651C9" w:rsidRPr="00A62CFF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37" w:author="admin" w:date="2023-04-27T21:17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ins w:id="138" w:author="admin" w:date="2023-04-27T21:1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>Tháng 03/2023</w:t>
              </w:r>
            </w:ins>
          </w:p>
        </w:tc>
        <w:tc>
          <w:tcPr>
            <w:tcW w:w="1530" w:type="dxa"/>
            <w:tcPrChange w:id="139" w:author="admin" w:date="2023-04-27T22:07:00Z">
              <w:tcPr>
                <w:tcW w:w="1758" w:type="dxa"/>
                <w:gridSpan w:val="2"/>
              </w:tcPr>
            </w:tcPrChange>
          </w:tcPr>
          <w:p w14:paraId="7D960FE4" w14:textId="577C1D57" w:rsidR="00E651C9" w:rsidRPr="00A62CFF" w:rsidRDefault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40" w:author="admin" w:date="2023-04-27T21:17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ins w:id="141" w:author="admin" w:date="2023-04-27T21:1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 xml:space="preserve">Trong đó </w:t>
              </w:r>
            </w:ins>
            <w:ins w:id="142" w:author="admin" w:date="2023-04-27T22:06:00Z">
              <w:r w:rsidR="000D61BE"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 xml:space="preserve">ở </w:t>
              </w:r>
            </w:ins>
            <w:ins w:id="143" w:author="admin" w:date="2023-04-27T21:1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 xml:space="preserve"> nông thôn</w:t>
              </w:r>
            </w:ins>
          </w:p>
        </w:tc>
        <w:tc>
          <w:tcPr>
            <w:tcW w:w="1350" w:type="dxa"/>
            <w:tcPrChange w:id="144" w:author="admin" w:date="2023-04-27T22:07:00Z">
              <w:tcPr>
                <w:tcW w:w="1122" w:type="dxa"/>
              </w:tcPr>
            </w:tcPrChange>
          </w:tcPr>
          <w:p w14:paraId="00EC9C03" w14:textId="3C0339EE" w:rsidR="00E651C9" w:rsidRPr="00A62CFF" w:rsidRDefault="000D61BE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45" w:author="admin" w:date="2023-04-27T21:17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  <w:ins w:id="146" w:author="admin" w:date="2023-04-27T22:07:00Z">
              <w:r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 xml:space="preserve">Ở </w:t>
              </w:r>
            </w:ins>
            <w:ins w:id="147" w:author="admin" w:date="2023-04-27T21:17:00Z">
              <w:r w:rsidR="00E651C9" w:rsidRPr="00A62CFF">
                <w:rPr>
                  <w:rFonts w:ascii="Times New Roman" w:hAnsi="Times New Roman"/>
                  <w:bCs/>
                  <w:color w:val="111111"/>
                  <w:sz w:val="26"/>
                  <w:szCs w:val="26"/>
                </w:rPr>
                <w:t>thành thị</w:t>
              </w:r>
            </w:ins>
          </w:p>
        </w:tc>
      </w:tr>
      <w:tr w:rsidR="000D61BE" w:rsidDel="009740BC" w14:paraId="7E6B3175" w14:textId="0695CD5E" w:rsidTr="000D61BE">
        <w:trPr>
          <w:ins w:id="148" w:author="admin" w:date="2023-04-27T21:16:00Z"/>
          <w:del w:id="149" w:author="Ngoc Le Van Truong" w:date="2023-04-28T09:50:00Z"/>
        </w:trPr>
        <w:tc>
          <w:tcPr>
            <w:tcW w:w="694" w:type="dxa"/>
            <w:tcPrChange w:id="150" w:author="admin" w:date="2023-04-27T22:07:00Z">
              <w:tcPr>
                <w:tcW w:w="694" w:type="dxa"/>
              </w:tcPr>
            </w:tcPrChange>
          </w:tcPr>
          <w:p w14:paraId="2ED35E1C" w14:textId="74A3237C" w:rsidR="00E651C9" w:rsidDel="009740BC" w:rsidRDefault="00E651C9">
            <w:pPr>
              <w:pStyle w:val="ListParagraph"/>
              <w:numPr>
                <w:ilvl w:val="0"/>
                <w:numId w:val="45"/>
              </w:numPr>
              <w:spacing w:before="60"/>
              <w:contextualSpacing w:val="0"/>
              <w:jc w:val="both"/>
              <w:rPr>
                <w:ins w:id="151" w:author="admin" w:date="2023-04-27T21:17:00Z"/>
                <w:del w:id="152" w:author="Ngoc Le Van Truong" w:date="2023-04-28T09:50:00Z"/>
                <w:rFonts w:ascii="Times New Roman" w:hAnsi="Times New Roman"/>
                <w:color w:val="111111"/>
                <w:sz w:val="26"/>
                <w:szCs w:val="26"/>
              </w:rPr>
              <w:pPrChange w:id="153" w:author="admin" w:date="2023-04-27T21:18:00Z">
                <w:pPr>
                  <w:pStyle w:val="ListParagraph"/>
                  <w:spacing w:before="60"/>
                  <w:ind w:left="0"/>
                  <w:contextualSpacing w:val="0"/>
                  <w:jc w:val="both"/>
                </w:pPr>
              </w:pPrChange>
            </w:pPr>
          </w:p>
        </w:tc>
        <w:tc>
          <w:tcPr>
            <w:tcW w:w="4161" w:type="dxa"/>
            <w:tcPrChange w:id="154" w:author="admin" w:date="2023-04-27T22:07:00Z">
              <w:tcPr>
                <w:tcW w:w="4161" w:type="dxa"/>
              </w:tcPr>
            </w:tcPrChange>
          </w:tcPr>
          <w:p w14:paraId="7DCE27C8" w14:textId="26D8D2E3" w:rsidR="00E651C9" w:rsidDel="009740BC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55" w:author="admin" w:date="2023-04-27T21:17:00Z"/>
                <w:del w:id="156" w:author="Ngoc Le Van Truong" w:date="2023-04-28T09:50:00Z"/>
                <w:rFonts w:ascii="Times New Roman" w:hAnsi="Times New Roman"/>
                <w:color w:val="111111"/>
                <w:sz w:val="26"/>
                <w:szCs w:val="26"/>
              </w:rPr>
            </w:pPr>
            <w:ins w:id="157" w:author="admin" w:date="2023-04-27T21:17:00Z">
              <w:del w:id="158" w:author="Ngoc Le Van Truong" w:date="2023-04-28T09:50:00Z">
                <w:r w:rsidRPr="000C03FA" w:rsidDel="009740BC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Tổng số</w:delText>
                </w:r>
                <w:r w:rsidDel="009740BC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 xml:space="preserve"> trường hợp cấp cứu</w:delText>
                </w:r>
              </w:del>
            </w:ins>
          </w:p>
        </w:tc>
        <w:tc>
          <w:tcPr>
            <w:tcW w:w="1440" w:type="dxa"/>
            <w:tcPrChange w:id="159" w:author="admin" w:date="2023-04-27T22:07:00Z">
              <w:tcPr>
                <w:tcW w:w="1440" w:type="dxa"/>
              </w:tcPr>
            </w:tcPrChange>
          </w:tcPr>
          <w:p w14:paraId="68D9106A" w14:textId="671F13B2" w:rsidR="00E651C9" w:rsidDel="009740BC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60" w:author="admin" w:date="2023-04-27T21:17:00Z"/>
                <w:del w:id="161" w:author="Ngoc Le Van Truong" w:date="2023-04-28T09:50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  <w:tcPrChange w:id="162" w:author="admin" w:date="2023-04-27T22:07:00Z">
              <w:tcPr>
                <w:tcW w:w="1758" w:type="dxa"/>
                <w:gridSpan w:val="2"/>
              </w:tcPr>
            </w:tcPrChange>
          </w:tcPr>
          <w:p w14:paraId="6A579230" w14:textId="2E438D93" w:rsidR="00E651C9" w:rsidDel="009740BC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63" w:author="admin" w:date="2023-04-27T21:17:00Z"/>
                <w:del w:id="164" w:author="Ngoc Le Van Truong" w:date="2023-04-28T09:50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350" w:type="dxa"/>
            <w:tcPrChange w:id="165" w:author="admin" w:date="2023-04-27T22:07:00Z">
              <w:tcPr>
                <w:tcW w:w="1122" w:type="dxa"/>
              </w:tcPr>
            </w:tcPrChange>
          </w:tcPr>
          <w:p w14:paraId="3C9039EB" w14:textId="709B082E" w:rsidR="00E651C9" w:rsidDel="009740BC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66" w:author="admin" w:date="2023-04-27T21:17:00Z"/>
                <w:del w:id="167" w:author="Ngoc Le Van Truong" w:date="2023-04-28T09:50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:rsidDel="003E52CA" w14:paraId="58A22CB4" w14:textId="665B1D31" w:rsidTr="000D61BE">
        <w:trPr>
          <w:ins w:id="168" w:author="admin" w:date="2023-04-27T21:17:00Z"/>
          <w:del w:id="169" w:author="Ngoc Le Van Truong" w:date="2023-04-28T09:49:00Z"/>
        </w:trPr>
        <w:tc>
          <w:tcPr>
            <w:tcW w:w="694" w:type="dxa"/>
            <w:tcPrChange w:id="170" w:author="admin" w:date="2023-04-27T22:07:00Z">
              <w:tcPr>
                <w:tcW w:w="694" w:type="dxa"/>
              </w:tcPr>
            </w:tcPrChange>
          </w:tcPr>
          <w:p w14:paraId="2A23F128" w14:textId="69ED4444" w:rsidR="00E651C9" w:rsidDel="003E52CA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71" w:author="admin" w:date="2023-04-27T21:17:00Z"/>
                <w:del w:id="172" w:author="Ngoc Le Van Truong" w:date="2023-04-28T09:49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161" w:type="dxa"/>
            <w:tcPrChange w:id="173" w:author="admin" w:date="2023-04-27T22:07:00Z">
              <w:tcPr>
                <w:tcW w:w="4161" w:type="dxa"/>
              </w:tcPr>
            </w:tcPrChange>
          </w:tcPr>
          <w:p w14:paraId="3FE75124" w14:textId="730CEE8D" w:rsidR="00E651C9" w:rsidDel="003E52CA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74" w:author="admin" w:date="2023-04-27T21:17:00Z"/>
                <w:del w:id="175" w:author="Ngoc Le Van Truong" w:date="2023-04-28T09:49:00Z"/>
                <w:rFonts w:ascii="Times New Roman" w:hAnsi="Times New Roman"/>
                <w:color w:val="111111"/>
                <w:sz w:val="26"/>
                <w:szCs w:val="26"/>
              </w:rPr>
            </w:pPr>
            <w:ins w:id="176" w:author="admin" w:date="2023-04-27T21:17:00Z">
              <w:del w:id="177" w:author="Ngoc Le Van Truong" w:date="2023-04-28T09:49:00Z">
                <w:r w:rsidRPr="000C03FA" w:rsidDel="003E52CA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Trong đó:</w:delText>
                </w:r>
              </w:del>
            </w:ins>
          </w:p>
        </w:tc>
        <w:tc>
          <w:tcPr>
            <w:tcW w:w="1440" w:type="dxa"/>
            <w:tcPrChange w:id="178" w:author="admin" w:date="2023-04-27T22:07:00Z">
              <w:tcPr>
                <w:tcW w:w="1440" w:type="dxa"/>
              </w:tcPr>
            </w:tcPrChange>
          </w:tcPr>
          <w:p w14:paraId="2820A21A" w14:textId="52287FF9" w:rsidR="00E651C9" w:rsidDel="003E52CA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79" w:author="admin" w:date="2023-04-27T21:17:00Z"/>
                <w:del w:id="180" w:author="Ngoc Le Van Truong" w:date="2023-04-28T09:49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  <w:tcPrChange w:id="181" w:author="admin" w:date="2023-04-27T22:07:00Z">
              <w:tcPr>
                <w:tcW w:w="1758" w:type="dxa"/>
                <w:gridSpan w:val="2"/>
              </w:tcPr>
            </w:tcPrChange>
          </w:tcPr>
          <w:p w14:paraId="06F798FD" w14:textId="76C24AE5" w:rsidR="00E651C9" w:rsidDel="003E52CA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82" w:author="admin" w:date="2023-04-27T21:17:00Z"/>
                <w:del w:id="183" w:author="Ngoc Le Van Truong" w:date="2023-04-28T09:49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350" w:type="dxa"/>
            <w:tcPrChange w:id="184" w:author="admin" w:date="2023-04-27T22:07:00Z">
              <w:tcPr>
                <w:tcW w:w="1122" w:type="dxa"/>
              </w:tcPr>
            </w:tcPrChange>
          </w:tcPr>
          <w:p w14:paraId="63B4D7B5" w14:textId="16C0326C" w:rsidR="00E651C9" w:rsidDel="003E52CA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85" w:author="admin" w:date="2023-04-27T21:17:00Z"/>
                <w:del w:id="186" w:author="Ngoc Le Van Truong" w:date="2023-04-28T09:49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9740BC" w14:paraId="4AF31263" w14:textId="77777777" w:rsidTr="000D61BE">
        <w:trPr>
          <w:ins w:id="187" w:author="Ngoc Le Van Truong" w:date="2023-04-28T09:52:00Z"/>
        </w:trPr>
        <w:tc>
          <w:tcPr>
            <w:tcW w:w="694" w:type="dxa"/>
          </w:tcPr>
          <w:p w14:paraId="5601AC76" w14:textId="77777777" w:rsidR="009740BC" w:rsidRDefault="009740BC">
            <w:pPr>
              <w:pStyle w:val="ListParagraph"/>
              <w:numPr>
                <w:ilvl w:val="0"/>
                <w:numId w:val="45"/>
              </w:numPr>
              <w:spacing w:before="60"/>
              <w:contextualSpacing w:val="0"/>
              <w:jc w:val="both"/>
              <w:rPr>
                <w:ins w:id="188" w:author="Ngoc Le Van Truong" w:date="2023-04-28T09:52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161" w:type="dxa"/>
          </w:tcPr>
          <w:p w14:paraId="19420F0D" w14:textId="7FC403E3" w:rsidR="009740BC" w:rsidRDefault="009740BC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89" w:author="Ngoc Le Van Truong" w:date="2023-04-28T09:52:00Z"/>
                <w:rFonts w:ascii="Times New Roman" w:hAnsi="Times New Roman"/>
                <w:color w:val="111111"/>
                <w:sz w:val="26"/>
                <w:szCs w:val="26"/>
              </w:rPr>
            </w:pPr>
            <w:ins w:id="190" w:author="Ngoc Le Van Truong" w:date="2023-04-28T09:52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Tổng số trường hợp </w:t>
              </w:r>
              <w:r w:rsidRPr="001B7F35">
                <w:rPr>
                  <w:rFonts w:ascii="Times New Roman" w:hAnsi="Times New Roman"/>
                  <w:color w:val="111111"/>
                  <w:sz w:val="26"/>
                  <w:szCs w:val="26"/>
                </w:rPr>
                <w:t>sống sót trước khi nhập viện</w:t>
              </w:r>
            </w:ins>
          </w:p>
        </w:tc>
        <w:tc>
          <w:tcPr>
            <w:tcW w:w="1440" w:type="dxa"/>
          </w:tcPr>
          <w:p w14:paraId="16481395" w14:textId="77777777" w:rsidR="009740BC" w:rsidRDefault="009740BC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91" w:author="Ngoc Le Van Truong" w:date="2023-04-28T09:52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623F4E6" w14:textId="77777777" w:rsidR="009740BC" w:rsidRDefault="009740BC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92" w:author="Ngoc Le Van Truong" w:date="2023-04-28T09:52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C76F71F" w14:textId="77777777" w:rsidR="009740BC" w:rsidRDefault="009740BC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93" w:author="Ngoc Le Van Truong" w:date="2023-04-28T09:52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14:paraId="7FA36AF2" w14:textId="77777777" w:rsidTr="000D61BE">
        <w:trPr>
          <w:ins w:id="194" w:author="admin" w:date="2023-04-27T21:17:00Z"/>
        </w:trPr>
        <w:tc>
          <w:tcPr>
            <w:tcW w:w="694" w:type="dxa"/>
            <w:tcPrChange w:id="195" w:author="admin" w:date="2023-04-27T22:07:00Z">
              <w:tcPr>
                <w:tcW w:w="694" w:type="dxa"/>
              </w:tcPr>
            </w:tcPrChange>
          </w:tcPr>
          <w:p w14:paraId="1EBE0138" w14:textId="77777777" w:rsidR="00E651C9" w:rsidRDefault="00E651C9">
            <w:pPr>
              <w:pStyle w:val="ListParagraph"/>
              <w:numPr>
                <w:ilvl w:val="0"/>
                <w:numId w:val="45"/>
              </w:numPr>
              <w:spacing w:before="60"/>
              <w:contextualSpacing w:val="0"/>
              <w:jc w:val="both"/>
              <w:rPr>
                <w:ins w:id="196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  <w:pPrChange w:id="197" w:author="admin" w:date="2023-04-27T21:18:00Z">
                <w:pPr>
                  <w:pStyle w:val="ListParagraph"/>
                  <w:spacing w:before="60"/>
                  <w:ind w:left="0"/>
                  <w:contextualSpacing w:val="0"/>
                  <w:jc w:val="both"/>
                </w:pPr>
              </w:pPrChange>
            </w:pPr>
          </w:p>
        </w:tc>
        <w:tc>
          <w:tcPr>
            <w:tcW w:w="4161" w:type="dxa"/>
            <w:tcPrChange w:id="198" w:author="admin" w:date="2023-04-27T22:07:00Z">
              <w:tcPr>
                <w:tcW w:w="4161" w:type="dxa"/>
              </w:tcPr>
            </w:tcPrChange>
          </w:tcPr>
          <w:p w14:paraId="7A4174D1" w14:textId="0DB9355D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199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  <w:ins w:id="200" w:author="admin" w:date="2023-04-27T21:17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Số trường hợp được hồi sức tim phổi (CPR) thành công</w:t>
              </w:r>
            </w:ins>
          </w:p>
        </w:tc>
        <w:tc>
          <w:tcPr>
            <w:tcW w:w="1440" w:type="dxa"/>
            <w:tcPrChange w:id="201" w:author="admin" w:date="2023-04-27T22:07:00Z">
              <w:tcPr>
                <w:tcW w:w="1440" w:type="dxa"/>
              </w:tcPr>
            </w:tcPrChange>
          </w:tcPr>
          <w:p w14:paraId="3C2B6DF6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02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  <w:tcPrChange w:id="203" w:author="admin" w:date="2023-04-27T22:07:00Z">
              <w:tcPr>
                <w:tcW w:w="1758" w:type="dxa"/>
                <w:gridSpan w:val="2"/>
              </w:tcPr>
            </w:tcPrChange>
          </w:tcPr>
          <w:p w14:paraId="69264FE8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04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350" w:type="dxa"/>
            <w:tcPrChange w:id="205" w:author="admin" w:date="2023-04-27T22:07:00Z">
              <w:tcPr>
                <w:tcW w:w="1122" w:type="dxa"/>
              </w:tcPr>
            </w:tcPrChange>
          </w:tcPr>
          <w:p w14:paraId="7DD45371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06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0D61BE" w14:paraId="0B639D91" w14:textId="77777777" w:rsidTr="000D61BE">
        <w:trPr>
          <w:ins w:id="207" w:author="admin" w:date="2023-04-27T21:17:00Z"/>
        </w:trPr>
        <w:tc>
          <w:tcPr>
            <w:tcW w:w="694" w:type="dxa"/>
            <w:tcPrChange w:id="208" w:author="admin" w:date="2023-04-27T22:07:00Z">
              <w:tcPr>
                <w:tcW w:w="694" w:type="dxa"/>
              </w:tcPr>
            </w:tcPrChange>
          </w:tcPr>
          <w:p w14:paraId="5D13F3E6" w14:textId="77777777" w:rsidR="00E651C9" w:rsidRDefault="00E651C9">
            <w:pPr>
              <w:pStyle w:val="ListParagraph"/>
              <w:numPr>
                <w:ilvl w:val="0"/>
                <w:numId w:val="45"/>
              </w:numPr>
              <w:spacing w:before="60"/>
              <w:contextualSpacing w:val="0"/>
              <w:jc w:val="both"/>
              <w:rPr>
                <w:ins w:id="209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  <w:pPrChange w:id="210" w:author="admin" w:date="2023-04-27T21:18:00Z">
                <w:pPr>
                  <w:pStyle w:val="ListParagraph"/>
                  <w:spacing w:before="60"/>
                  <w:ind w:left="0"/>
                  <w:contextualSpacing w:val="0"/>
                  <w:jc w:val="both"/>
                </w:pPr>
              </w:pPrChange>
            </w:pPr>
          </w:p>
        </w:tc>
        <w:tc>
          <w:tcPr>
            <w:tcW w:w="4161" w:type="dxa"/>
            <w:tcPrChange w:id="211" w:author="admin" w:date="2023-04-27T22:07:00Z">
              <w:tcPr>
                <w:tcW w:w="4161" w:type="dxa"/>
              </w:tcPr>
            </w:tcPrChange>
          </w:tcPr>
          <w:p w14:paraId="61809F5C" w14:textId="76C8FECD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12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  <w:ins w:id="213" w:author="admin" w:date="2023-04-27T21:17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Số </w:t>
              </w:r>
              <w:del w:id="214" w:author="Ngoc Le Van Truong" w:date="2023-04-28T09:50:00Z">
                <w:r w:rsidDel="009740BC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T</w:delText>
                </w:r>
              </w:del>
            </w:ins>
            <w:ins w:id="215" w:author="Ngoc Le Van Truong" w:date="2023-04-28T09:50:00Z">
              <w:r w:rsidR="009740BC">
                <w:rPr>
                  <w:rFonts w:ascii="Times New Roman" w:hAnsi="Times New Roman"/>
                  <w:color w:val="111111"/>
                  <w:sz w:val="26"/>
                  <w:szCs w:val="26"/>
                </w:rPr>
                <w:t>t</w:t>
              </w:r>
            </w:ins>
            <w:ins w:id="216" w:author="admin" w:date="2023-04-27T21:17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ử vong trong khi vận chuyển</w:t>
              </w:r>
            </w:ins>
          </w:p>
        </w:tc>
        <w:tc>
          <w:tcPr>
            <w:tcW w:w="1440" w:type="dxa"/>
            <w:tcPrChange w:id="217" w:author="admin" w:date="2023-04-27T22:07:00Z">
              <w:tcPr>
                <w:tcW w:w="1440" w:type="dxa"/>
              </w:tcPr>
            </w:tcPrChange>
          </w:tcPr>
          <w:p w14:paraId="1E6E8057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18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530" w:type="dxa"/>
            <w:tcPrChange w:id="219" w:author="admin" w:date="2023-04-27T22:07:00Z">
              <w:tcPr>
                <w:tcW w:w="1758" w:type="dxa"/>
                <w:gridSpan w:val="2"/>
              </w:tcPr>
            </w:tcPrChange>
          </w:tcPr>
          <w:p w14:paraId="103E3D02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20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350" w:type="dxa"/>
            <w:tcPrChange w:id="221" w:author="admin" w:date="2023-04-27T22:07:00Z">
              <w:tcPr>
                <w:tcW w:w="1122" w:type="dxa"/>
              </w:tcPr>
            </w:tcPrChange>
          </w:tcPr>
          <w:p w14:paraId="3EB7406E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jc w:val="both"/>
              <w:rPr>
                <w:ins w:id="222" w:author="admin" w:date="2023-04-27T21:17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</w:tbl>
    <w:p w14:paraId="053C418A" w14:textId="77777777" w:rsidR="00E651C9" w:rsidRPr="000C03FA" w:rsidRDefault="00E651C9">
      <w:pPr>
        <w:pStyle w:val="ListParagraph"/>
        <w:spacing w:before="60"/>
        <w:ind w:left="3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  <w:pPrChange w:id="223" w:author="admin" w:date="2023-04-27T21:16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</w:p>
    <w:p w14:paraId="4CF67150" w14:textId="1D2D0E5F" w:rsidR="00401DE9" w:rsidRDefault="00401DE9" w:rsidP="007F3A4F">
      <w:pPr>
        <w:pStyle w:val="ListParagraph"/>
        <w:numPr>
          <w:ilvl w:val="0"/>
          <w:numId w:val="21"/>
        </w:numPr>
        <w:spacing w:before="60"/>
        <w:contextualSpacing w:val="0"/>
        <w:rPr>
          <w:ins w:id="224" w:author="admin" w:date="2023-04-27T21:10:00Z"/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Năng lực kỹ thuật</w:t>
      </w:r>
    </w:p>
    <w:p w14:paraId="648D0516" w14:textId="2EB93603" w:rsidR="00700042" w:rsidDel="00A62CFF" w:rsidRDefault="00700042">
      <w:pPr>
        <w:pStyle w:val="ListParagraph"/>
        <w:spacing w:before="60"/>
        <w:ind w:left="360"/>
        <w:contextualSpacing w:val="0"/>
        <w:rPr>
          <w:ins w:id="225" w:author="admin" w:date="2023-04-27T22:07:00Z"/>
          <w:del w:id="226" w:author="Ngoc Le Van Truong" w:date="2023-04-28T09:54:00Z"/>
          <w:rFonts w:ascii="Times New Roman" w:hAnsi="Times New Roman"/>
          <w:sz w:val="26"/>
          <w:szCs w:val="26"/>
        </w:rPr>
        <w:pPrChange w:id="227" w:author="admin" w:date="2023-04-27T21:11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</w:pPr>
        </w:pPrChange>
      </w:pPr>
    </w:p>
    <w:p w14:paraId="19CEF0EB" w14:textId="77777777" w:rsidR="000D61BE" w:rsidRDefault="000D61BE">
      <w:pPr>
        <w:pStyle w:val="ListParagraph"/>
        <w:spacing w:before="60"/>
        <w:ind w:left="360"/>
        <w:contextualSpacing w:val="0"/>
        <w:rPr>
          <w:ins w:id="228" w:author="admin" w:date="2023-04-27T21:11:00Z"/>
          <w:rFonts w:ascii="Times New Roman" w:hAnsi="Times New Roman"/>
          <w:sz w:val="26"/>
          <w:szCs w:val="26"/>
        </w:rPr>
        <w:pPrChange w:id="229" w:author="admin" w:date="2023-04-27T21:11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</w:pPr>
        </w:pPrChange>
      </w:pPr>
    </w:p>
    <w:tbl>
      <w:tblPr>
        <w:tblStyle w:val="TableGrid"/>
        <w:tblW w:w="9175" w:type="dxa"/>
        <w:tblInd w:w="360" w:type="dxa"/>
        <w:tblLook w:val="04A0" w:firstRow="1" w:lastRow="0" w:firstColumn="1" w:lastColumn="0" w:noHBand="0" w:noVBand="1"/>
        <w:tblPrChange w:id="230" w:author="admin" w:date="2023-04-27T21:15:00Z">
          <w:tblPr>
            <w:tblStyle w:val="TableGrid"/>
            <w:tblW w:w="9175" w:type="dxa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621"/>
        <w:gridCol w:w="5670"/>
        <w:gridCol w:w="924"/>
        <w:gridCol w:w="700"/>
        <w:gridCol w:w="1260"/>
        <w:tblGridChange w:id="231">
          <w:tblGrid>
            <w:gridCol w:w="621"/>
            <w:gridCol w:w="5670"/>
            <w:gridCol w:w="924"/>
            <w:gridCol w:w="132"/>
            <w:gridCol w:w="568"/>
            <w:gridCol w:w="356"/>
            <w:gridCol w:w="904"/>
            <w:gridCol w:w="904"/>
          </w:tblGrid>
        </w:tblGridChange>
      </w:tblGrid>
      <w:tr w:rsidR="00E651C9" w14:paraId="4A48F460" w14:textId="730D63FB" w:rsidTr="00E651C9">
        <w:trPr>
          <w:ins w:id="232" w:author="admin" w:date="2023-04-27T21:11:00Z"/>
        </w:trPr>
        <w:tc>
          <w:tcPr>
            <w:tcW w:w="621" w:type="dxa"/>
            <w:tcPrChange w:id="233" w:author="admin" w:date="2023-04-27T21:15:00Z">
              <w:tcPr>
                <w:tcW w:w="625" w:type="dxa"/>
              </w:tcPr>
            </w:tcPrChange>
          </w:tcPr>
          <w:p w14:paraId="267AF348" w14:textId="11418BBD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34" w:author="admin" w:date="2023-04-27T21:11:00Z"/>
                <w:rFonts w:ascii="Times New Roman" w:hAnsi="Times New Roman"/>
                <w:sz w:val="26"/>
                <w:szCs w:val="26"/>
              </w:rPr>
            </w:pPr>
            <w:ins w:id="235" w:author="admin" w:date="2023-04-27T21:11:00Z">
              <w:r w:rsidRPr="000C03FA">
                <w:rPr>
                  <w:rFonts w:ascii="Times New Roman" w:hAnsi="Times New Roman"/>
                  <w:b/>
                  <w:sz w:val="26"/>
                  <w:szCs w:val="26"/>
                  <w:lang w:val="vi-VN"/>
                </w:rPr>
                <w:t>TT</w:t>
              </w:r>
            </w:ins>
          </w:p>
        </w:tc>
        <w:tc>
          <w:tcPr>
            <w:tcW w:w="5670" w:type="dxa"/>
            <w:tcPrChange w:id="236" w:author="admin" w:date="2023-04-27T21:15:00Z">
              <w:tcPr>
                <w:tcW w:w="7020" w:type="dxa"/>
                <w:gridSpan w:val="3"/>
              </w:tcPr>
            </w:tcPrChange>
          </w:tcPr>
          <w:p w14:paraId="55D3DC4F" w14:textId="1A9A7CE5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37" w:author="admin" w:date="2023-04-27T21:11:00Z"/>
                <w:rFonts w:ascii="Times New Roman" w:hAnsi="Times New Roman"/>
                <w:sz w:val="26"/>
                <w:szCs w:val="26"/>
              </w:rPr>
            </w:pPr>
            <w:ins w:id="238" w:author="admin" w:date="2023-04-27T21:11:00Z">
              <w:r w:rsidRPr="000C03FA">
                <w:rPr>
                  <w:rFonts w:ascii="Times New Roman" w:hAnsi="Times New Roman"/>
                  <w:b/>
                  <w:sz w:val="26"/>
                  <w:szCs w:val="26"/>
                </w:rPr>
                <w:t>Thực hiện được các cấp cứu, kỹ thuật nào sau đây</w:t>
              </w:r>
            </w:ins>
          </w:p>
        </w:tc>
        <w:tc>
          <w:tcPr>
            <w:tcW w:w="924" w:type="dxa"/>
            <w:tcPrChange w:id="239" w:author="admin" w:date="2023-04-27T21:15:00Z">
              <w:tcPr>
                <w:tcW w:w="606" w:type="dxa"/>
                <w:gridSpan w:val="2"/>
              </w:tcPr>
            </w:tcPrChange>
          </w:tcPr>
          <w:p w14:paraId="3BB7A3A8" w14:textId="39357C55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40" w:author="admin" w:date="2023-04-27T21:11:00Z"/>
                <w:rFonts w:ascii="Times New Roman" w:hAnsi="Times New Roman"/>
                <w:sz w:val="26"/>
                <w:szCs w:val="26"/>
              </w:rPr>
            </w:pPr>
            <w:ins w:id="241" w:author="admin" w:date="2023-04-27T21:15:00Z">
              <w:r>
                <w:rPr>
                  <w:rFonts w:ascii="Times New Roman" w:hAnsi="Times New Roman"/>
                  <w:sz w:val="26"/>
                  <w:szCs w:val="26"/>
                </w:rPr>
                <w:t>Không</w:t>
              </w:r>
            </w:ins>
          </w:p>
        </w:tc>
        <w:tc>
          <w:tcPr>
            <w:tcW w:w="700" w:type="dxa"/>
            <w:tcPrChange w:id="242" w:author="admin" w:date="2023-04-27T21:15:00Z">
              <w:tcPr>
                <w:tcW w:w="924" w:type="dxa"/>
              </w:tcPr>
            </w:tcPrChange>
          </w:tcPr>
          <w:p w14:paraId="2D4AA401" w14:textId="48014CCD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43" w:author="admin" w:date="2023-04-27T21:11:00Z"/>
                <w:rFonts w:ascii="Times New Roman" w:hAnsi="Times New Roman"/>
                <w:sz w:val="26"/>
                <w:szCs w:val="26"/>
              </w:rPr>
            </w:pPr>
            <w:ins w:id="244" w:author="admin" w:date="2023-04-27T21:15:00Z">
              <w:r>
                <w:rPr>
                  <w:rFonts w:ascii="Times New Roman" w:hAnsi="Times New Roman"/>
                  <w:sz w:val="26"/>
                  <w:szCs w:val="26"/>
                </w:rPr>
                <w:t>Có</w:t>
              </w:r>
            </w:ins>
          </w:p>
        </w:tc>
        <w:tc>
          <w:tcPr>
            <w:tcW w:w="1260" w:type="dxa"/>
            <w:tcPrChange w:id="245" w:author="admin" w:date="2023-04-27T21:15:00Z">
              <w:tcPr>
                <w:tcW w:w="904" w:type="dxa"/>
              </w:tcPr>
            </w:tcPrChange>
          </w:tcPr>
          <w:p w14:paraId="63C17C1B" w14:textId="1A50520E" w:rsidR="00E651C9" w:rsidRDefault="00E651C9">
            <w:pPr>
              <w:pStyle w:val="ListParagraph"/>
              <w:spacing w:before="60"/>
              <w:ind w:left="0"/>
              <w:contextualSpacing w:val="0"/>
              <w:rPr>
                <w:ins w:id="246" w:author="admin" w:date="2023-04-27T21:15:00Z"/>
                <w:rFonts w:ascii="Times New Roman" w:hAnsi="Times New Roman"/>
                <w:sz w:val="26"/>
                <w:szCs w:val="26"/>
              </w:rPr>
            </w:pPr>
            <w:ins w:id="247" w:author="admin" w:date="2023-04-27T21:15:00Z">
              <w:r>
                <w:rPr>
                  <w:rFonts w:ascii="Times New Roman" w:hAnsi="Times New Roman"/>
                  <w:sz w:val="26"/>
                  <w:szCs w:val="26"/>
                </w:rPr>
                <w:t xml:space="preserve">Số lượt thực hiện </w:t>
              </w:r>
            </w:ins>
            <w:ins w:id="248" w:author="admin" w:date="2023-04-27T21:20:00Z">
              <w:r w:rsidR="006020E3">
                <w:rPr>
                  <w:rFonts w:ascii="Times New Roman" w:hAnsi="Times New Roman"/>
                  <w:sz w:val="26"/>
                  <w:szCs w:val="26"/>
                </w:rPr>
                <w:t>tháng 03/2023</w:t>
              </w:r>
            </w:ins>
            <w:ins w:id="249" w:author="admin" w:date="2023-04-27T21:15:00Z">
              <w:r>
                <w:rPr>
                  <w:rFonts w:ascii="Times New Roman" w:hAnsi="Times New Roman"/>
                  <w:sz w:val="26"/>
                  <w:szCs w:val="26"/>
                </w:rPr>
                <w:t xml:space="preserve"> </w:t>
              </w:r>
            </w:ins>
          </w:p>
        </w:tc>
      </w:tr>
      <w:tr w:rsidR="00E651C9" w:rsidRPr="00BF5719" w14:paraId="566528ED" w14:textId="10C3159E" w:rsidTr="00E651C9">
        <w:trPr>
          <w:ins w:id="250" w:author="admin" w:date="2023-04-27T21:11:00Z"/>
        </w:trPr>
        <w:tc>
          <w:tcPr>
            <w:tcW w:w="621" w:type="dxa"/>
            <w:tcPrChange w:id="251" w:author="admin" w:date="2023-04-27T21:15:00Z">
              <w:tcPr>
                <w:tcW w:w="625" w:type="dxa"/>
              </w:tcPr>
            </w:tcPrChange>
          </w:tcPr>
          <w:p w14:paraId="30A7A2D7" w14:textId="33B62F9D" w:rsidR="00E651C9" w:rsidRPr="00BF571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52" w:author="admin" w:date="2023-04-27T21:11:00Z"/>
                <w:rFonts w:ascii="Times New Roman" w:hAnsi="Times New Roman"/>
                <w:b/>
                <w:sz w:val="26"/>
                <w:szCs w:val="26"/>
                <w:rPrChange w:id="253" w:author="admin" w:date="2023-04-27T21:18:00Z">
                  <w:rPr>
                    <w:ins w:id="254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255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256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A.</w:t>
              </w:r>
            </w:ins>
          </w:p>
        </w:tc>
        <w:tc>
          <w:tcPr>
            <w:tcW w:w="5670" w:type="dxa"/>
            <w:tcPrChange w:id="257" w:author="admin" w:date="2023-04-27T21:15:00Z">
              <w:tcPr>
                <w:tcW w:w="7020" w:type="dxa"/>
                <w:gridSpan w:val="3"/>
              </w:tcPr>
            </w:tcPrChange>
          </w:tcPr>
          <w:p w14:paraId="2A1EDD8F" w14:textId="6F4D6C61" w:rsidR="00E651C9" w:rsidRPr="00BF571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58" w:author="admin" w:date="2023-04-27T21:11:00Z"/>
                <w:rFonts w:ascii="Times New Roman" w:hAnsi="Times New Roman"/>
                <w:b/>
                <w:sz w:val="26"/>
                <w:szCs w:val="26"/>
                <w:rPrChange w:id="259" w:author="admin" w:date="2023-04-27T21:18:00Z">
                  <w:rPr>
                    <w:ins w:id="260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261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262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Cấp c</w:t>
              </w:r>
              <w:r w:rsidRPr="00BF5719">
                <w:rPr>
                  <w:rFonts w:ascii="Times New Roman" w:hAnsi="Times New Roman"/>
                  <w:b/>
                  <w:sz w:val="26"/>
                  <w:szCs w:val="26"/>
                  <w:lang w:val="vi-VN"/>
                  <w:rPrChange w:id="263" w:author="admin" w:date="2023-04-27T21:18:00Z">
                    <w:rPr>
                      <w:rFonts w:ascii="Times New Roman" w:hAnsi="Times New Roman"/>
                      <w:sz w:val="26"/>
                      <w:szCs w:val="26"/>
                      <w:lang w:val="vi-VN"/>
                    </w:rPr>
                  </w:rPrChange>
                </w:rPr>
                <w:t>ứu nội khoa</w:t>
              </w:r>
            </w:ins>
          </w:p>
        </w:tc>
        <w:tc>
          <w:tcPr>
            <w:tcW w:w="924" w:type="dxa"/>
            <w:tcPrChange w:id="264" w:author="admin" w:date="2023-04-27T21:15:00Z">
              <w:tcPr>
                <w:tcW w:w="606" w:type="dxa"/>
                <w:gridSpan w:val="2"/>
              </w:tcPr>
            </w:tcPrChange>
          </w:tcPr>
          <w:p w14:paraId="7D268D6A" w14:textId="77777777" w:rsidR="00E651C9" w:rsidRPr="00BF571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65" w:author="admin" w:date="2023-04-27T21:11:00Z"/>
                <w:rFonts w:ascii="Times New Roman" w:hAnsi="Times New Roman"/>
                <w:b/>
                <w:sz w:val="26"/>
                <w:szCs w:val="26"/>
                <w:rPrChange w:id="266" w:author="admin" w:date="2023-04-27T21:18:00Z">
                  <w:rPr>
                    <w:ins w:id="267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268" w:author="admin" w:date="2023-04-27T21:15:00Z">
              <w:tcPr>
                <w:tcW w:w="924" w:type="dxa"/>
              </w:tcPr>
            </w:tcPrChange>
          </w:tcPr>
          <w:p w14:paraId="6BD3E668" w14:textId="0F0E3F86" w:rsidR="00E651C9" w:rsidRPr="00BF571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69" w:author="admin" w:date="2023-04-27T21:11:00Z"/>
                <w:rFonts w:ascii="Times New Roman" w:hAnsi="Times New Roman"/>
                <w:b/>
                <w:sz w:val="26"/>
                <w:szCs w:val="26"/>
                <w:rPrChange w:id="270" w:author="admin" w:date="2023-04-27T21:18:00Z">
                  <w:rPr>
                    <w:ins w:id="271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272" w:author="admin" w:date="2023-04-27T21:15:00Z">
              <w:tcPr>
                <w:tcW w:w="904" w:type="dxa"/>
              </w:tcPr>
            </w:tcPrChange>
          </w:tcPr>
          <w:p w14:paraId="272100E7" w14:textId="77777777" w:rsidR="00E651C9" w:rsidRPr="00BF571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73" w:author="admin" w:date="2023-04-27T21:15:00Z"/>
                <w:rFonts w:ascii="Times New Roman" w:hAnsi="Times New Roman"/>
                <w:b/>
                <w:sz w:val="26"/>
                <w:szCs w:val="26"/>
                <w:rPrChange w:id="274" w:author="admin" w:date="2023-04-27T21:18:00Z">
                  <w:rPr>
                    <w:ins w:id="275" w:author="admin" w:date="2023-04-27T21:15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</w:tr>
      <w:tr w:rsidR="00E651C9" w14:paraId="50EEE055" w14:textId="382C61BB" w:rsidTr="00E651C9">
        <w:trPr>
          <w:ins w:id="276" w:author="admin" w:date="2023-04-27T21:11:00Z"/>
        </w:trPr>
        <w:tc>
          <w:tcPr>
            <w:tcW w:w="621" w:type="dxa"/>
            <w:tcPrChange w:id="277" w:author="admin" w:date="2023-04-27T21:15:00Z">
              <w:tcPr>
                <w:tcW w:w="625" w:type="dxa"/>
              </w:tcPr>
            </w:tcPrChange>
          </w:tcPr>
          <w:p w14:paraId="2856C079" w14:textId="77777777" w:rsidR="00E651C9" w:rsidRDefault="00E651C9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278" w:author="admin" w:date="2023-04-27T21:11:00Z"/>
                <w:rFonts w:ascii="Times New Roman" w:hAnsi="Times New Roman"/>
                <w:sz w:val="26"/>
                <w:szCs w:val="26"/>
              </w:rPr>
              <w:pPrChange w:id="279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280" w:author="admin" w:date="2023-04-27T21:15:00Z">
              <w:tcPr>
                <w:tcW w:w="7020" w:type="dxa"/>
                <w:gridSpan w:val="3"/>
              </w:tcPr>
            </w:tcPrChange>
          </w:tcPr>
          <w:p w14:paraId="2322A64B" w14:textId="0843B6FC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81" w:author="admin" w:date="2023-04-27T21:11:00Z"/>
                <w:rFonts w:ascii="Times New Roman" w:hAnsi="Times New Roman"/>
                <w:sz w:val="26"/>
                <w:szCs w:val="26"/>
              </w:rPr>
            </w:pPr>
            <w:ins w:id="282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Nhận định và kiểm soát ban đầu bệnh nhân cấp cứu</w:t>
              </w:r>
            </w:ins>
          </w:p>
        </w:tc>
        <w:tc>
          <w:tcPr>
            <w:tcW w:w="924" w:type="dxa"/>
            <w:tcPrChange w:id="283" w:author="admin" w:date="2023-04-27T21:15:00Z">
              <w:tcPr>
                <w:tcW w:w="606" w:type="dxa"/>
                <w:gridSpan w:val="2"/>
              </w:tcPr>
            </w:tcPrChange>
          </w:tcPr>
          <w:p w14:paraId="035257E7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8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285" w:author="admin" w:date="2023-04-27T21:15:00Z">
              <w:tcPr>
                <w:tcW w:w="924" w:type="dxa"/>
              </w:tcPr>
            </w:tcPrChange>
          </w:tcPr>
          <w:p w14:paraId="01DFDFB9" w14:textId="4B0C0CE0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8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287" w:author="admin" w:date="2023-04-27T21:15:00Z">
              <w:tcPr>
                <w:tcW w:w="904" w:type="dxa"/>
              </w:tcPr>
            </w:tcPrChange>
          </w:tcPr>
          <w:p w14:paraId="19AE052C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8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E651C9" w14:paraId="24E1DADA" w14:textId="44093257" w:rsidTr="00E651C9">
        <w:trPr>
          <w:ins w:id="289" w:author="admin" w:date="2023-04-27T21:11:00Z"/>
        </w:trPr>
        <w:tc>
          <w:tcPr>
            <w:tcW w:w="621" w:type="dxa"/>
            <w:tcPrChange w:id="290" w:author="admin" w:date="2023-04-27T21:15:00Z">
              <w:tcPr>
                <w:tcW w:w="625" w:type="dxa"/>
              </w:tcPr>
            </w:tcPrChange>
          </w:tcPr>
          <w:p w14:paraId="4F285C64" w14:textId="77777777" w:rsidR="00E651C9" w:rsidRDefault="00E651C9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291" w:author="admin" w:date="2023-04-27T21:11:00Z"/>
                <w:rFonts w:ascii="Times New Roman" w:hAnsi="Times New Roman"/>
                <w:sz w:val="26"/>
                <w:szCs w:val="26"/>
              </w:rPr>
              <w:pPrChange w:id="292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293" w:author="admin" w:date="2023-04-27T21:15:00Z">
              <w:tcPr>
                <w:tcW w:w="7020" w:type="dxa"/>
                <w:gridSpan w:val="3"/>
              </w:tcPr>
            </w:tcPrChange>
          </w:tcPr>
          <w:p w14:paraId="5A6D5856" w14:textId="28CF8AD6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94" w:author="admin" w:date="2023-04-27T21:11:00Z"/>
                <w:rFonts w:ascii="Times New Roman" w:hAnsi="Times New Roman"/>
                <w:sz w:val="26"/>
                <w:szCs w:val="26"/>
              </w:rPr>
            </w:pPr>
            <w:ins w:id="295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Các kỹ thuật </w:t>
              </w:r>
              <w:r>
                <w:rPr>
                  <w:rFonts w:ascii="Times New Roman" w:hAnsi="Times New Roman"/>
                  <w:sz w:val="26"/>
                  <w:szCs w:val="26"/>
                </w:rPr>
                <w:t>kiểm soát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đường thở</w:t>
              </w:r>
            </w:ins>
          </w:p>
        </w:tc>
        <w:tc>
          <w:tcPr>
            <w:tcW w:w="924" w:type="dxa"/>
            <w:tcPrChange w:id="296" w:author="admin" w:date="2023-04-27T21:15:00Z">
              <w:tcPr>
                <w:tcW w:w="606" w:type="dxa"/>
                <w:gridSpan w:val="2"/>
              </w:tcPr>
            </w:tcPrChange>
          </w:tcPr>
          <w:p w14:paraId="2FE2BB00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9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298" w:author="admin" w:date="2023-04-27T21:15:00Z">
              <w:tcPr>
                <w:tcW w:w="924" w:type="dxa"/>
              </w:tcPr>
            </w:tcPrChange>
          </w:tcPr>
          <w:p w14:paraId="7720EE2C" w14:textId="0902E56E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29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300" w:author="admin" w:date="2023-04-27T21:15:00Z">
              <w:tcPr>
                <w:tcW w:w="904" w:type="dxa"/>
              </w:tcPr>
            </w:tcPrChange>
          </w:tcPr>
          <w:p w14:paraId="2FDD06C7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0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E651C9" w14:paraId="165BD5B2" w14:textId="4D59CB98" w:rsidTr="00E651C9">
        <w:trPr>
          <w:ins w:id="302" w:author="admin" w:date="2023-04-27T21:11:00Z"/>
        </w:trPr>
        <w:tc>
          <w:tcPr>
            <w:tcW w:w="621" w:type="dxa"/>
            <w:tcPrChange w:id="303" w:author="admin" w:date="2023-04-27T21:15:00Z">
              <w:tcPr>
                <w:tcW w:w="625" w:type="dxa"/>
              </w:tcPr>
            </w:tcPrChange>
          </w:tcPr>
          <w:p w14:paraId="59EAE8B9" w14:textId="77777777" w:rsidR="00E651C9" w:rsidRDefault="00E651C9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04" w:author="admin" w:date="2023-04-27T21:11:00Z"/>
                <w:rFonts w:ascii="Times New Roman" w:hAnsi="Times New Roman"/>
                <w:sz w:val="26"/>
                <w:szCs w:val="26"/>
              </w:rPr>
              <w:pPrChange w:id="305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306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23EEED08" w14:textId="3D0DEA71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07" w:author="admin" w:date="2023-04-27T21:11:00Z"/>
                <w:rFonts w:ascii="Times New Roman" w:hAnsi="Times New Roman"/>
                <w:sz w:val="26"/>
                <w:szCs w:val="26"/>
              </w:rPr>
            </w:pPr>
            <w:ins w:id="308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ban đầu suy hô hấp cấp</w:t>
              </w:r>
            </w:ins>
          </w:p>
        </w:tc>
        <w:tc>
          <w:tcPr>
            <w:tcW w:w="924" w:type="dxa"/>
            <w:tcPrChange w:id="309" w:author="admin" w:date="2023-04-27T21:15:00Z">
              <w:tcPr>
                <w:tcW w:w="606" w:type="dxa"/>
                <w:gridSpan w:val="2"/>
              </w:tcPr>
            </w:tcPrChange>
          </w:tcPr>
          <w:p w14:paraId="20080DFF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1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311" w:author="admin" w:date="2023-04-27T21:15:00Z">
              <w:tcPr>
                <w:tcW w:w="924" w:type="dxa"/>
              </w:tcPr>
            </w:tcPrChange>
          </w:tcPr>
          <w:p w14:paraId="0795B218" w14:textId="282CCE16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1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313" w:author="admin" w:date="2023-04-27T21:15:00Z">
              <w:tcPr>
                <w:tcW w:w="904" w:type="dxa"/>
              </w:tcPr>
            </w:tcPrChange>
          </w:tcPr>
          <w:p w14:paraId="08E4751E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1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E651C9" w14:paraId="2D5E54B2" w14:textId="3F6DACC8" w:rsidTr="00E651C9">
        <w:trPr>
          <w:ins w:id="315" w:author="admin" w:date="2023-04-27T21:11:00Z"/>
        </w:trPr>
        <w:tc>
          <w:tcPr>
            <w:tcW w:w="621" w:type="dxa"/>
            <w:tcPrChange w:id="316" w:author="admin" w:date="2023-04-27T21:15:00Z">
              <w:tcPr>
                <w:tcW w:w="625" w:type="dxa"/>
              </w:tcPr>
            </w:tcPrChange>
          </w:tcPr>
          <w:p w14:paraId="5768137F" w14:textId="77777777" w:rsidR="00E651C9" w:rsidRDefault="00E651C9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17" w:author="admin" w:date="2023-04-27T21:11:00Z"/>
                <w:rFonts w:ascii="Times New Roman" w:hAnsi="Times New Roman"/>
                <w:sz w:val="26"/>
                <w:szCs w:val="26"/>
              </w:rPr>
              <w:pPrChange w:id="318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319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4EC0E00E" w14:textId="59E7BB74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20" w:author="admin" w:date="2023-04-27T21:11:00Z"/>
                <w:rFonts w:ascii="Times New Roman" w:hAnsi="Times New Roman"/>
                <w:sz w:val="26"/>
                <w:szCs w:val="26"/>
              </w:rPr>
            </w:pPr>
            <w:ins w:id="321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sốc</w:t>
              </w:r>
            </w:ins>
          </w:p>
        </w:tc>
        <w:tc>
          <w:tcPr>
            <w:tcW w:w="924" w:type="dxa"/>
            <w:tcPrChange w:id="322" w:author="admin" w:date="2023-04-27T21:15:00Z">
              <w:tcPr>
                <w:tcW w:w="606" w:type="dxa"/>
                <w:gridSpan w:val="2"/>
              </w:tcPr>
            </w:tcPrChange>
          </w:tcPr>
          <w:p w14:paraId="586048A9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2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324" w:author="admin" w:date="2023-04-27T21:15:00Z">
              <w:tcPr>
                <w:tcW w:w="924" w:type="dxa"/>
              </w:tcPr>
            </w:tcPrChange>
          </w:tcPr>
          <w:p w14:paraId="5C21C483" w14:textId="700DAB0D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2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326" w:author="admin" w:date="2023-04-27T21:15:00Z">
              <w:tcPr>
                <w:tcW w:w="904" w:type="dxa"/>
              </w:tcPr>
            </w:tcPrChange>
          </w:tcPr>
          <w:p w14:paraId="6D8A46ED" w14:textId="77777777" w:rsidR="00E651C9" w:rsidRDefault="00E651C9" w:rsidP="00E651C9">
            <w:pPr>
              <w:pStyle w:val="ListParagraph"/>
              <w:spacing w:before="60"/>
              <w:ind w:left="0"/>
              <w:contextualSpacing w:val="0"/>
              <w:rPr>
                <w:ins w:id="32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0EE2CB5A" w14:textId="77777777" w:rsidTr="00E651C9">
        <w:trPr>
          <w:ins w:id="328" w:author="admin" w:date="2023-04-27T22:13:00Z"/>
        </w:trPr>
        <w:tc>
          <w:tcPr>
            <w:tcW w:w="621" w:type="dxa"/>
          </w:tcPr>
          <w:p w14:paraId="7B30E28A" w14:textId="77777777" w:rsidR="002E5B9F" w:rsidRDefault="002E5B9F" w:rsidP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29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14:paraId="1D6FCBA2" w14:textId="5D401050" w:rsidR="002E5B9F" w:rsidRPr="000C03FA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0" w:author="admin" w:date="2023-04-27T22:13:00Z"/>
                <w:rFonts w:ascii="Times New Roman" w:hAnsi="Times New Roman"/>
                <w:sz w:val="26"/>
                <w:szCs w:val="26"/>
              </w:rPr>
            </w:pPr>
            <w:ins w:id="331" w:author="admin" w:date="2023-04-27T22:13:00Z">
              <w:r w:rsidRPr="001B7F35">
                <w:rPr>
                  <w:rFonts w:ascii="Times New Roman" w:hAnsi="Times New Roman"/>
                  <w:sz w:val="26"/>
                  <w:szCs w:val="26"/>
                </w:rPr>
                <w:t>Cấp cứu ngừng tuần hoàn cơ bản</w:t>
              </w:r>
            </w:ins>
          </w:p>
        </w:tc>
        <w:tc>
          <w:tcPr>
            <w:tcW w:w="924" w:type="dxa"/>
          </w:tcPr>
          <w:p w14:paraId="64E3D74C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2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</w:tcPr>
          <w:p w14:paraId="13C7697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3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4258817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4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AB40593" w14:textId="77777777" w:rsidTr="00E651C9">
        <w:trPr>
          <w:ins w:id="335" w:author="admin" w:date="2023-04-27T22:13:00Z"/>
        </w:trPr>
        <w:tc>
          <w:tcPr>
            <w:tcW w:w="621" w:type="dxa"/>
          </w:tcPr>
          <w:p w14:paraId="360A482A" w14:textId="77777777" w:rsidR="002E5B9F" w:rsidRDefault="002E5B9F" w:rsidP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36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14:paraId="437F45AE" w14:textId="7DBEB1B0" w:rsidR="002E5B9F" w:rsidRPr="000C03FA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7" w:author="admin" w:date="2023-04-27T22:13:00Z"/>
                <w:rFonts w:ascii="Times New Roman" w:hAnsi="Times New Roman"/>
                <w:sz w:val="26"/>
                <w:szCs w:val="26"/>
              </w:rPr>
            </w:pPr>
            <w:ins w:id="338" w:author="admin" w:date="2023-04-27T22:13:00Z">
              <w:r w:rsidRPr="001B7F35">
                <w:rPr>
                  <w:rFonts w:ascii="Times New Roman" w:hAnsi="Times New Roman"/>
                  <w:sz w:val="26"/>
                  <w:szCs w:val="26"/>
                </w:rPr>
                <w:t>Cấp cứu ngừng tuần hoàn nâng cao</w:t>
              </w:r>
            </w:ins>
          </w:p>
        </w:tc>
        <w:tc>
          <w:tcPr>
            <w:tcW w:w="924" w:type="dxa"/>
          </w:tcPr>
          <w:p w14:paraId="04A0F69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39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</w:tcPr>
          <w:p w14:paraId="2E1F975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40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CFD410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41" w:author="admin" w:date="2023-04-27T22:13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E75F4A6" w14:textId="6CCFDCDE" w:rsidTr="00E651C9">
        <w:trPr>
          <w:ins w:id="342" w:author="admin" w:date="2023-04-27T21:11:00Z"/>
        </w:trPr>
        <w:tc>
          <w:tcPr>
            <w:tcW w:w="621" w:type="dxa"/>
            <w:tcPrChange w:id="343" w:author="admin" w:date="2023-04-27T21:15:00Z">
              <w:tcPr>
                <w:tcW w:w="625" w:type="dxa"/>
              </w:tcPr>
            </w:tcPrChange>
          </w:tcPr>
          <w:p w14:paraId="52D2F6EF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44" w:author="admin" w:date="2023-04-27T21:11:00Z"/>
                <w:rFonts w:ascii="Times New Roman" w:hAnsi="Times New Roman"/>
                <w:sz w:val="26"/>
                <w:szCs w:val="26"/>
              </w:rPr>
              <w:pPrChange w:id="345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346" w:author="admin" w:date="2023-04-27T21:15:00Z">
              <w:tcPr>
                <w:tcW w:w="7020" w:type="dxa"/>
                <w:gridSpan w:val="3"/>
              </w:tcPr>
            </w:tcPrChange>
          </w:tcPr>
          <w:p w14:paraId="02581675" w14:textId="2A0F3925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47" w:author="admin" w:date="2023-04-27T21:11:00Z"/>
                <w:rFonts w:ascii="Times New Roman" w:hAnsi="Times New Roman"/>
                <w:sz w:val="26"/>
                <w:szCs w:val="26"/>
              </w:rPr>
            </w:pPr>
            <w:ins w:id="348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nhồi máu cơ tim cấp</w:t>
              </w:r>
              <w:r>
                <w:rPr>
                  <w:rFonts w:ascii="Times New Roman" w:hAnsi="Times New Roman"/>
                  <w:sz w:val="26"/>
                  <w:szCs w:val="26"/>
                </w:rPr>
                <w:t xml:space="preserve"> có ST chênh lên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</w:t>
              </w:r>
            </w:ins>
          </w:p>
        </w:tc>
        <w:tc>
          <w:tcPr>
            <w:tcW w:w="924" w:type="dxa"/>
            <w:tcPrChange w:id="349" w:author="admin" w:date="2023-04-27T21:15:00Z">
              <w:tcPr>
                <w:tcW w:w="606" w:type="dxa"/>
                <w:gridSpan w:val="2"/>
              </w:tcPr>
            </w:tcPrChange>
          </w:tcPr>
          <w:p w14:paraId="0862271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5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351" w:author="admin" w:date="2023-04-27T21:15:00Z">
              <w:tcPr>
                <w:tcW w:w="924" w:type="dxa"/>
              </w:tcPr>
            </w:tcPrChange>
          </w:tcPr>
          <w:p w14:paraId="16E3F620" w14:textId="00D0517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5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353" w:author="admin" w:date="2023-04-27T21:15:00Z">
              <w:tcPr>
                <w:tcW w:w="904" w:type="dxa"/>
              </w:tcPr>
            </w:tcPrChange>
          </w:tcPr>
          <w:p w14:paraId="7D592AB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5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:rsidRPr="00BF5719" w14:paraId="23BC363F" w14:textId="60C8378C" w:rsidTr="00E651C9">
        <w:trPr>
          <w:ins w:id="355" w:author="admin" w:date="2023-04-27T21:11:00Z"/>
        </w:trPr>
        <w:tc>
          <w:tcPr>
            <w:tcW w:w="621" w:type="dxa"/>
            <w:tcPrChange w:id="356" w:author="admin" w:date="2023-04-27T21:15:00Z">
              <w:tcPr>
                <w:tcW w:w="625" w:type="dxa"/>
              </w:tcPr>
            </w:tcPrChange>
          </w:tcPr>
          <w:p w14:paraId="0BB73C80" w14:textId="250FF86A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57" w:author="admin" w:date="2023-04-27T21:11:00Z"/>
                <w:rFonts w:ascii="Times New Roman" w:hAnsi="Times New Roman"/>
                <w:b/>
                <w:sz w:val="26"/>
                <w:szCs w:val="26"/>
                <w:rPrChange w:id="358" w:author="admin" w:date="2023-04-27T21:18:00Z">
                  <w:rPr>
                    <w:ins w:id="359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360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361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B.</w:t>
              </w:r>
            </w:ins>
          </w:p>
        </w:tc>
        <w:tc>
          <w:tcPr>
            <w:tcW w:w="5670" w:type="dxa"/>
            <w:tcPrChange w:id="362" w:author="admin" w:date="2023-04-27T21:15:00Z">
              <w:tcPr>
                <w:tcW w:w="7020" w:type="dxa"/>
                <w:gridSpan w:val="3"/>
              </w:tcPr>
            </w:tcPrChange>
          </w:tcPr>
          <w:p w14:paraId="0F989EB2" w14:textId="70B9C848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63" w:author="admin" w:date="2023-04-27T21:11:00Z"/>
                <w:rFonts w:ascii="Times New Roman" w:hAnsi="Times New Roman"/>
                <w:b/>
                <w:sz w:val="26"/>
                <w:szCs w:val="26"/>
                <w:rPrChange w:id="364" w:author="admin" w:date="2023-04-27T21:18:00Z">
                  <w:rPr>
                    <w:ins w:id="365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366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367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Cấp cứu chấn thương</w:t>
              </w:r>
            </w:ins>
          </w:p>
        </w:tc>
        <w:tc>
          <w:tcPr>
            <w:tcW w:w="924" w:type="dxa"/>
            <w:tcPrChange w:id="368" w:author="admin" w:date="2023-04-27T21:15:00Z">
              <w:tcPr>
                <w:tcW w:w="606" w:type="dxa"/>
                <w:gridSpan w:val="2"/>
              </w:tcPr>
            </w:tcPrChange>
          </w:tcPr>
          <w:p w14:paraId="6D0CBBDF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69" w:author="admin" w:date="2023-04-27T21:11:00Z"/>
                <w:rFonts w:ascii="Times New Roman" w:hAnsi="Times New Roman"/>
                <w:b/>
                <w:sz w:val="26"/>
                <w:szCs w:val="26"/>
                <w:rPrChange w:id="370" w:author="admin" w:date="2023-04-27T21:18:00Z">
                  <w:rPr>
                    <w:ins w:id="371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372" w:author="admin" w:date="2023-04-27T21:15:00Z">
              <w:tcPr>
                <w:tcW w:w="924" w:type="dxa"/>
              </w:tcPr>
            </w:tcPrChange>
          </w:tcPr>
          <w:p w14:paraId="7E3753E0" w14:textId="3882C473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73" w:author="admin" w:date="2023-04-27T21:11:00Z"/>
                <w:rFonts w:ascii="Times New Roman" w:hAnsi="Times New Roman"/>
                <w:b/>
                <w:sz w:val="26"/>
                <w:szCs w:val="26"/>
                <w:rPrChange w:id="374" w:author="admin" w:date="2023-04-27T21:18:00Z">
                  <w:rPr>
                    <w:ins w:id="375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376" w:author="admin" w:date="2023-04-27T21:15:00Z">
              <w:tcPr>
                <w:tcW w:w="904" w:type="dxa"/>
              </w:tcPr>
            </w:tcPrChange>
          </w:tcPr>
          <w:p w14:paraId="7C07CEF2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77" w:author="admin" w:date="2023-04-27T21:15:00Z"/>
                <w:rFonts w:ascii="Times New Roman" w:hAnsi="Times New Roman"/>
                <w:b/>
                <w:sz w:val="26"/>
                <w:szCs w:val="26"/>
                <w:rPrChange w:id="378" w:author="admin" w:date="2023-04-27T21:18:00Z">
                  <w:rPr>
                    <w:ins w:id="379" w:author="admin" w:date="2023-04-27T21:15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</w:tr>
      <w:tr w:rsidR="002E5B9F" w14:paraId="2DD38489" w14:textId="529B18FE" w:rsidTr="00E651C9">
        <w:trPr>
          <w:ins w:id="380" w:author="admin" w:date="2023-04-27T21:11:00Z"/>
        </w:trPr>
        <w:tc>
          <w:tcPr>
            <w:tcW w:w="621" w:type="dxa"/>
            <w:tcPrChange w:id="381" w:author="admin" w:date="2023-04-27T21:15:00Z">
              <w:tcPr>
                <w:tcW w:w="625" w:type="dxa"/>
              </w:tcPr>
            </w:tcPrChange>
          </w:tcPr>
          <w:p w14:paraId="68520831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82" w:author="admin" w:date="2023-04-27T21:11:00Z"/>
                <w:rFonts w:ascii="Times New Roman" w:hAnsi="Times New Roman"/>
                <w:sz w:val="26"/>
                <w:szCs w:val="26"/>
              </w:rPr>
              <w:pPrChange w:id="383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384" w:author="admin" w:date="2023-04-27T21:15:00Z">
              <w:tcPr>
                <w:tcW w:w="7020" w:type="dxa"/>
                <w:gridSpan w:val="3"/>
              </w:tcPr>
            </w:tcPrChange>
          </w:tcPr>
          <w:p w14:paraId="2E112E65" w14:textId="224560D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85" w:author="admin" w:date="2023-04-27T21:11:00Z"/>
                <w:rFonts w:ascii="Times New Roman" w:hAnsi="Times New Roman"/>
                <w:sz w:val="26"/>
                <w:szCs w:val="26"/>
              </w:rPr>
            </w:pPr>
            <w:ins w:id="386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sọ não</w:t>
              </w:r>
            </w:ins>
          </w:p>
        </w:tc>
        <w:tc>
          <w:tcPr>
            <w:tcW w:w="924" w:type="dxa"/>
            <w:tcPrChange w:id="387" w:author="admin" w:date="2023-04-27T21:15:00Z">
              <w:tcPr>
                <w:tcW w:w="606" w:type="dxa"/>
                <w:gridSpan w:val="2"/>
              </w:tcPr>
            </w:tcPrChange>
          </w:tcPr>
          <w:p w14:paraId="642DB66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8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389" w:author="admin" w:date="2023-04-27T21:15:00Z">
              <w:tcPr>
                <w:tcW w:w="924" w:type="dxa"/>
              </w:tcPr>
            </w:tcPrChange>
          </w:tcPr>
          <w:p w14:paraId="0679CB48" w14:textId="1C90567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9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391" w:author="admin" w:date="2023-04-27T21:15:00Z">
              <w:tcPr>
                <w:tcW w:w="904" w:type="dxa"/>
              </w:tcPr>
            </w:tcPrChange>
          </w:tcPr>
          <w:p w14:paraId="231AA48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92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7D3C147" w14:textId="50260011" w:rsidTr="00E651C9">
        <w:trPr>
          <w:ins w:id="393" w:author="admin" w:date="2023-04-27T21:11:00Z"/>
        </w:trPr>
        <w:tc>
          <w:tcPr>
            <w:tcW w:w="621" w:type="dxa"/>
            <w:tcPrChange w:id="394" w:author="admin" w:date="2023-04-27T21:15:00Z">
              <w:tcPr>
                <w:tcW w:w="625" w:type="dxa"/>
              </w:tcPr>
            </w:tcPrChange>
          </w:tcPr>
          <w:p w14:paraId="7C49A3F7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395" w:author="admin" w:date="2023-04-27T21:11:00Z"/>
                <w:rFonts w:ascii="Times New Roman" w:hAnsi="Times New Roman"/>
                <w:sz w:val="26"/>
                <w:szCs w:val="26"/>
              </w:rPr>
              <w:pPrChange w:id="396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397" w:author="admin" w:date="2023-04-27T21:15:00Z">
              <w:tcPr>
                <w:tcW w:w="7020" w:type="dxa"/>
                <w:gridSpan w:val="3"/>
              </w:tcPr>
            </w:tcPrChange>
          </w:tcPr>
          <w:p w14:paraId="302442CD" w14:textId="5AA0636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398" w:author="admin" w:date="2023-04-27T21:11:00Z"/>
                <w:rFonts w:ascii="Times New Roman" w:hAnsi="Times New Roman"/>
                <w:sz w:val="26"/>
                <w:szCs w:val="26"/>
              </w:rPr>
            </w:pPr>
            <w:ins w:id="399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cột sống</w:t>
              </w:r>
            </w:ins>
          </w:p>
        </w:tc>
        <w:tc>
          <w:tcPr>
            <w:tcW w:w="924" w:type="dxa"/>
            <w:tcPrChange w:id="400" w:author="admin" w:date="2023-04-27T21:15:00Z">
              <w:tcPr>
                <w:tcW w:w="606" w:type="dxa"/>
                <w:gridSpan w:val="2"/>
              </w:tcPr>
            </w:tcPrChange>
          </w:tcPr>
          <w:p w14:paraId="7A2386E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0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02" w:author="admin" w:date="2023-04-27T21:15:00Z">
              <w:tcPr>
                <w:tcW w:w="924" w:type="dxa"/>
              </w:tcPr>
            </w:tcPrChange>
          </w:tcPr>
          <w:p w14:paraId="3317BAD3" w14:textId="48BC565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0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04" w:author="admin" w:date="2023-04-27T21:15:00Z">
              <w:tcPr>
                <w:tcW w:w="904" w:type="dxa"/>
              </w:tcPr>
            </w:tcPrChange>
          </w:tcPr>
          <w:p w14:paraId="5CDD7B2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05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DAF1522" w14:textId="37CA14A8" w:rsidTr="00E651C9">
        <w:trPr>
          <w:ins w:id="406" w:author="admin" w:date="2023-04-27T21:11:00Z"/>
        </w:trPr>
        <w:tc>
          <w:tcPr>
            <w:tcW w:w="621" w:type="dxa"/>
            <w:tcPrChange w:id="407" w:author="admin" w:date="2023-04-27T21:15:00Z">
              <w:tcPr>
                <w:tcW w:w="625" w:type="dxa"/>
              </w:tcPr>
            </w:tcPrChange>
          </w:tcPr>
          <w:p w14:paraId="3636FFB6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08" w:author="admin" w:date="2023-04-27T21:11:00Z"/>
                <w:rFonts w:ascii="Times New Roman" w:hAnsi="Times New Roman"/>
                <w:sz w:val="26"/>
                <w:szCs w:val="26"/>
              </w:rPr>
              <w:pPrChange w:id="409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410" w:author="admin" w:date="2023-04-27T21:15:00Z">
              <w:tcPr>
                <w:tcW w:w="7020" w:type="dxa"/>
                <w:gridSpan w:val="3"/>
              </w:tcPr>
            </w:tcPrChange>
          </w:tcPr>
          <w:p w14:paraId="76FCAA4D" w14:textId="56135890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11" w:author="admin" w:date="2023-04-27T21:11:00Z"/>
                <w:rFonts w:ascii="Times New Roman" w:hAnsi="Times New Roman"/>
                <w:sz w:val="26"/>
                <w:szCs w:val="26"/>
              </w:rPr>
            </w:pPr>
            <w:ins w:id="412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ngực</w:t>
              </w:r>
            </w:ins>
          </w:p>
        </w:tc>
        <w:tc>
          <w:tcPr>
            <w:tcW w:w="924" w:type="dxa"/>
            <w:tcPrChange w:id="413" w:author="admin" w:date="2023-04-27T21:15:00Z">
              <w:tcPr>
                <w:tcW w:w="606" w:type="dxa"/>
                <w:gridSpan w:val="2"/>
              </w:tcPr>
            </w:tcPrChange>
          </w:tcPr>
          <w:p w14:paraId="561E4D3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1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15" w:author="admin" w:date="2023-04-27T21:15:00Z">
              <w:tcPr>
                <w:tcW w:w="924" w:type="dxa"/>
              </w:tcPr>
            </w:tcPrChange>
          </w:tcPr>
          <w:p w14:paraId="71AAA50B" w14:textId="3FFBB40C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1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17" w:author="admin" w:date="2023-04-27T21:15:00Z">
              <w:tcPr>
                <w:tcW w:w="904" w:type="dxa"/>
              </w:tcPr>
            </w:tcPrChange>
          </w:tcPr>
          <w:p w14:paraId="5E873F2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1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2F8C314" w14:textId="058FB2DD" w:rsidTr="00E651C9">
        <w:trPr>
          <w:ins w:id="419" w:author="admin" w:date="2023-04-27T21:11:00Z"/>
        </w:trPr>
        <w:tc>
          <w:tcPr>
            <w:tcW w:w="621" w:type="dxa"/>
            <w:tcPrChange w:id="420" w:author="admin" w:date="2023-04-27T21:15:00Z">
              <w:tcPr>
                <w:tcW w:w="625" w:type="dxa"/>
              </w:tcPr>
            </w:tcPrChange>
          </w:tcPr>
          <w:p w14:paraId="104B3F8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21" w:author="admin" w:date="2023-04-27T21:11:00Z"/>
                <w:rFonts w:ascii="Times New Roman" w:hAnsi="Times New Roman"/>
                <w:sz w:val="26"/>
                <w:szCs w:val="26"/>
              </w:rPr>
              <w:pPrChange w:id="422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423" w:author="admin" w:date="2023-04-27T21:15:00Z">
              <w:tcPr>
                <w:tcW w:w="7020" w:type="dxa"/>
                <w:gridSpan w:val="3"/>
              </w:tcPr>
            </w:tcPrChange>
          </w:tcPr>
          <w:p w14:paraId="31D1AD36" w14:textId="3F3971D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24" w:author="admin" w:date="2023-04-27T21:11:00Z"/>
                <w:rFonts w:ascii="Times New Roman" w:hAnsi="Times New Roman"/>
                <w:sz w:val="26"/>
                <w:szCs w:val="26"/>
              </w:rPr>
            </w:pPr>
            <w:ins w:id="425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bụng</w:t>
              </w:r>
            </w:ins>
          </w:p>
        </w:tc>
        <w:tc>
          <w:tcPr>
            <w:tcW w:w="924" w:type="dxa"/>
            <w:tcPrChange w:id="426" w:author="admin" w:date="2023-04-27T21:15:00Z">
              <w:tcPr>
                <w:tcW w:w="606" w:type="dxa"/>
                <w:gridSpan w:val="2"/>
              </w:tcPr>
            </w:tcPrChange>
          </w:tcPr>
          <w:p w14:paraId="53EEB1C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2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28" w:author="admin" w:date="2023-04-27T21:15:00Z">
              <w:tcPr>
                <w:tcW w:w="924" w:type="dxa"/>
              </w:tcPr>
            </w:tcPrChange>
          </w:tcPr>
          <w:p w14:paraId="70CAB92D" w14:textId="63856A4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2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30" w:author="admin" w:date="2023-04-27T21:15:00Z">
              <w:tcPr>
                <w:tcW w:w="904" w:type="dxa"/>
              </w:tcPr>
            </w:tcPrChange>
          </w:tcPr>
          <w:p w14:paraId="74CD720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3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17A62332" w14:textId="089C0A54" w:rsidTr="00E651C9">
        <w:trPr>
          <w:ins w:id="432" w:author="admin" w:date="2023-04-27T21:11:00Z"/>
        </w:trPr>
        <w:tc>
          <w:tcPr>
            <w:tcW w:w="621" w:type="dxa"/>
            <w:tcPrChange w:id="433" w:author="admin" w:date="2023-04-27T21:15:00Z">
              <w:tcPr>
                <w:tcW w:w="625" w:type="dxa"/>
              </w:tcPr>
            </w:tcPrChange>
          </w:tcPr>
          <w:p w14:paraId="2596CDB6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34" w:author="admin" w:date="2023-04-27T21:11:00Z"/>
                <w:rFonts w:ascii="Times New Roman" w:hAnsi="Times New Roman"/>
                <w:sz w:val="26"/>
                <w:szCs w:val="26"/>
              </w:rPr>
              <w:pPrChange w:id="435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436" w:author="admin" w:date="2023-04-27T21:15:00Z">
              <w:tcPr>
                <w:tcW w:w="7020" w:type="dxa"/>
                <w:gridSpan w:val="3"/>
              </w:tcPr>
            </w:tcPrChange>
          </w:tcPr>
          <w:p w14:paraId="255E852D" w14:textId="19D123A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37" w:author="admin" w:date="2023-04-27T21:11:00Z"/>
                <w:rFonts w:ascii="Times New Roman" w:hAnsi="Times New Roman"/>
                <w:sz w:val="26"/>
                <w:szCs w:val="26"/>
              </w:rPr>
            </w:pPr>
            <w:ins w:id="438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ban đầu sốc chấn thương ở người lớn</w:t>
              </w:r>
            </w:ins>
          </w:p>
        </w:tc>
        <w:tc>
          <w:tcPr>
            <w:tcW w:w="924" w:type="dxa"/>
            <w:tcPrChange w:id="439" w:author="admin" w:date="2023-04-27T21:15:00Z">
              <w:tcPr>
                <w:tcW w:w="606" w:type="dxa"/>
                <w:gridSpan w:val="2"/>
              </w:tcPr>
            </w:tcPrChange>
          </w:tcPr>
          <w:p w14:paraId="3627E2D2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4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41" w:author="admin" w:date="2023-04-27T21:15:00Z">
              <w:tcPr>
                <w:tcW w:w="924" w:type="dxa"/>
              </w:tcPr>
            </w:tcPrChange>
          </w:tcPr>
          <w:p w14:paraId="7C60B5DF" w14:textId="072806B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4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43" w:author="admin" w:date="2023-04-27T21:15:00Z">
              <w:tcPr>
                <w:tcW w:w="904" w:type="dxa"/>
              </w:tcPr>
            </w:tcPrChange>
          </w:tcPr>
          <w:p w14:paraId="6544EA3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4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1F460D34" w14:textId="1FD9440D" w:rsidTr="00E651C9">
        <w:trPr>
          <w:ins w:id="445" w:author="admin" w:date="2023-04-27T21:11:00Z"/>
        </w:trPr>
        <w:tc>
          <w:tcPr>
            <w:tcW w:w="621" w:type="dxa"/>
            <w:tcPrChange w:id="446" w:author="admin" w:date="2023-04-27T21:15:00Z">
              <w:tcPr>
                <w:tcW w:w="625" w:type="dxa"/>
              </w:tcPr>
            </w:tcPrChange>
          </w:tcPr>
          <w:p w14:paraId="1FC1EADB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47" w:author="admin" w:date="2023-04-27T21:11:00Z"/>
                <w:rFonts w:ascii="Times New Roman" w:hAnsi="Times New Roman"/>
                <w:sz w:val="26"/>
                <w:szCs w:val="26"/>
              </w:rPr>
              <w:pPrChange w:id="448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449" w:author="admin" w:date="2023-04-27T21:15:00Z">
              <w:tcPr>
                <w:tcW w:w="7020" w:type="dxa"/>
                <w:gridSpan w:val="3"/>
              </w:tcPr>
            </w:tcPrChange>
          </w:tcPr>
          <w:p w14:paraId="6D5BA84D" w14:textId="0752137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50" w:author="admin" w:date="2023-04-27T21:11:00Z"/>
                <w:rFonts w:ascii="Times New Roman" w:hAnsi="Times New Roman"/>
                <w:sz w:val="26"/>
                <w:szCs w:val="26"/>
              </w:rPr>
            </w:pPr>
            <w:ins w:id="451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chấn thương xương, phần mềm và chi thể đứt rời</w:t>
              </w:r>
            </w:ins>
          </w:p>
        </w:tc>
        <w:tc>
          <w:tcPr>
            <w:tcW w:w="924" w:type="dxa"/>
            <w:tcPrChange w:id="452" w:author="admin" w:date="2023-04-27T21:15:00Z">
              <w:tcPr>
                <w:tcW w:w="606" w:type="dxa"/>
                <w:gridSpan w:val="2"/>
              </w:tcPr>
            </w:tcPrChange>
          </w:tcPr>
          <w:p w14:paraId="70547C8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5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54" w:author="admin" w:date="2023-04-27T21:15:00Z">
              <w:tcPr>
                <w:tcW w:w="924" w:type="dxa"/>
              </w:tcPr>
            </w:tcPrChange>
          </w:tcPr>
          <w:p w14:paraId="5BA101BD" w14:textId="3335531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5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56" w:author="admin" w:date="2023-04-27T21:15:00Z">
              <w:tcPr>
                <w:tcW w:w="904" w:type="dxa"/>
              </w:tcPr>
            </w:tcPrChange>
          </w:tcPr>
          <w:p w14:paraId="6D146FE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5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080BFE3" w14:textId="4416C2B2" w:rsidTr="00E651C9">
        <w:trPr>
          <w:ins w:id="458" w:author="admin" w:date="2023-04-27T21:11:00Z"/>
        </w:trPr>
        <w:tc>
          <w:tcPr>
            <w:tcW w:w="621" w:type="dxa"/>
            <w:tcPrChange w:id="459" w:author="admin" w:date="2023-04-27T21:15:00Z">
              <w:tcPr>
                <w:tcW w:w="625" w:type="dxa"/>
              </w:tcPr>
            </w:tcPrChange>
          </w:tcPr>
          <w:p w14:paraId="6B41C09E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60" w:author="admin" w:date="2023-04-27T21:11:00Z"/>
                <w:rFonts w:ascii="Times New Roman" w:hAnsi="Times New Roman"/>
                <w:sz w:val="26"/>
                <w:szCs w:val="26"/>
              </w:rPr>
              <w:pPrChange w:id="461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462" w:author="admin" w:date="2023-04-27T21:15:00Z">
              <w:tcPr>
                <w:tcW w:w="7020" w:type="dxa"/>
                <w:gridSpan w:val="3"/>
              </w:tcPr>
            </w:tcPrChange>
          </w:tcPr>
          <w:p w14:paraId="5487679B" w14:textId="72C091F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63" w:author="admin" w:date="2023-04-27T21:11:00Z"/>
                <w:rFonts w:ascii="Times New Roman" w:hAnsi="Times New Roman"/>
                <w:sz w:val="26"/>
                <w:szCs w:val="26"/>
              </w:rPr>
            </w:pPr>
            <w:ins w:id="464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X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>ử trí vết thương xuyên thấu</w:t>
              </w:r>
            </w:ins>
          </w:p>
        </w:tc>
        <w:tc>
          <w:tcPr>
            <w:tcW w:w="924" w:type="dxa"/>
            <w:tcPrChange w:id="465" w:author="admin" w:date="2023-04-27T21:15:00Z">
              <w:tcPr>
                <w:tcW w:w="606" w:type="dxa"/>
                <w:gridSpan w:val="2"/>
              </w:tcPr>
            </w:tcPrChange>
          </w:tcPr>
          <w:p w14:paraId="699E890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6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467" w:author="admin" w:date="2023-04-27T21:15:00Z">
              <w:tcPr>
                <w:tcW w:w="924" w:type="dxa"/>
              </w:tcPr>
            </w:tcPrChange>
          </w:tcPr>
          <w:p w14:paraId="5D75527D" w14:textId="7439DF8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6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469" w:author="admin" w:date="2023-04-27T21:15:00Z">
              <w:tcPr>
                <w:tcW w:w="904" w:type="dxa"/>
              </w:tcPr>
            </w:tcPrChange>
          </w:tcPr>
          <w:p w14:paraId="3837FA3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70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:rsidRPr="00BF5719" w14:paraId="7BE9C090" w14:textId="5686B166" w:rsidTr="00E651C9">
        <w:trPr>
          <w:ins w:id="471" w:author="admin" w:date="2023-04-27T21:11:00Z"/>
        </w:trPr>
        <w:tc>
          <w:tcPr>
            <w:tcW w:w="621" w:type="dxa"/>
            <w:tcPrChange w:id="472" w:author="admin" w:date="2023-04-27T21:15:00Z">
              <w:tcPr>
                <w:tcW w:w="625" w:type="dxa"/>
              </w:tcPr>
            </w:tcPrChange>
          </w:tcPr>
          <w:p w14:paraId="3ECE0947" w14:textId="60ADA319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73" w:author="admin" w:date="2023-04-27T21:11:00Z"/>
                <w:rFonts w:ascii="Times New Roman" w:hAnsi="Times New Roman"/>
                <w:b/>
                <w:sz w:val="26"/>
                <w:szCs w:val="26"/>
                <w:rPrChange w:id="474" w:author="admin" w:date="2023-04-27T21:18:00Z">
                  <w:rPr>
                    <w:ins w:id="475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476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477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C.</w:t>
              </w:r>
            </w:ins>
          </w:p>
        </w:tc>
        <w:tc>
          <w:tcPr>
            <w:tcW w:w="5670" w:type="dxa"/>
            <w:tcPrChange w:id="478" w:author="admin" w:date="2023-04-27T21:15:00Z">
              <w:tcPr>
                <w:tcW w:w="7020" w:type="dxa"/>
                <w:gridSpan w:val="3"/>
              </w:tcPr>
            </w:tcPrChange>
          </w:tcPr>
          <w:p w14:paraId="0146C21D" w14:textId="0056F098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79" w:author="admin" w:date="2023-04-27T21:11:00Z"/>
                <w:rFonts w:ascii="Times New Roman" w:hAnsi="Times New Roman"/>
                <w:b/>
                <w:sz w:val="26"/>
                <w:szCs w:val="26"/>
                <w:rPrChange w:id="480" w:author="admin" w:date="2023-04-27T21:18:00Z">
                  <w:rPr>
                    <w:ins w:id="481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482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483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Cấp cứu khác</w:t>
              </w:r>
            </w:ins>
          </w:p>
        </w:tc>
        <w:tc>
          <w:tcPr>
            <w:tcW w:w="924" w:type="dxa"/>
            <w:tcPrChange w:id="484" w:author="admin" w:date="2023-04-27T21:15:00Z">
              <w:tcPr>
                <w:tcW w:w="606" w:type="dxa"/>
                <w:gridSpan w:val="2"/>
              </w:tcPr>
            </w:tcPrChange>
          </w:tcPr>
          <w:p w14:paraId="12918A6F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85" w:author="admin" w:date="2023-04-27T21:11:00Z"/>
                <w:rFonts w:ascii="Times New Roman" w:hAnsi="Times New Roman"/>
                <w:b/>
                <w:sz w:val="26"/>
                <w:szCs w:val="26"/>
                <w:rPrChange w:id="486" w:author="admin" w:date="2023-04-27T21:18:00Z">
                  <w:rPr>
                    <w:ins w:id="487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488" w:author="admin" w:date="2023-04-27T21:15:00Z">
              <w:tcPr>
                <w:tcW w:w="924" w:type="dxa"/>
              </w:tcPr>
            </w:tcPrChange>
          </w:tcPr>
          <w:p w14:paraId="464E4533" w14:textId="01FC1569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89" w:author="admin" w:date="2023-04-27T21:11:00Z"/>
                <w:rFonts w:ascii="Times New Roman" w:hAnsi="Times New Roman"/>
                <w:b/>
                <w:sz w:val="26"/>
                <w:szCs w:val="26"/>
                <w:rPrChange w:id="490" w:author="admin" w:date="2023-04-27T21:18:00Z">
                  <w:rPr>
                    <w:ins w:id="491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492" w:author="admin" w:date="2023-04-27T21:15:00Z">
              <w:tcPr>
                <w:tcW w:w="904" w:type="dxa"/>
              </w:tcPr>
            </w:tcPrChange>
          </w:tcPr>
          <w:p w14:paraId="08507059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493" w:author="admin" w:date="2023-04-27T21:15:00Z"/>
                <w:rFonts w:ascii="Times New Roman" w:hAnsi="Times New Roman"/>
                <w:b/>
                <w:sz w:val="26"/>
                <w:szCs w:val="26"/>
                <w:rPrChange w:id="494" w:author="admin" w:date="2023-04-27T21:18:00Z">
                  <w:rPr>
                    <w:ins w:id="495" w:author="admin" w:date="2023-04-27T21:15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</w:tr>
      <w:tr w:rsidR="002E5B9F" w14:paraId="7287380D" w14:textId="10F2B517" w:rsidTr="00E651C9">
        <w:trPr>
          <w:ins w:id="496" w:author="admin" w:date="2023-04-27T21:11:00Z"/>
        </w:trPr>
        <w:tc>
          <w:tcPr>
            <w:tcW w:w="621" w:type="dxa"/>
            <w:tcPrChange w:id="497" w:author="admin" w:date="2023-04-27T21:15:00Z">
              <w:tcPr>
                <w:tcW w:w="625" w:type="dxa"/>
              </w:tcPr>
            </w:tcPrChange>
          </w:tcPr>
          <w:p w14:paraId="4F7E6F48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498" w:author="admin" w:date="2023-04-27T21:11:00Z"/>
                <w:rFonts w:ascii="Times New Roman" w:hAnsi="Times New Roman"/>
                <w:sz w:val="26"/>
                <w:szCs w:val="26"/>
              </w:rPr>
              <w:pPrChange w:id="499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500" w:author="admin" w:date="2023-04-27T21:15:00Z">
              <w:tcPr>
                <w:tcW w:w="7020" w:type="dxa"/>
                <w:gridSpan w:val="3"/>
              </w:tcPr>
            </w:tcPrChange>
          </w:tcPr>
          <w:p w14:paraId="407FE9CF" w14:textId="2258AA06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01" w:author="admin" w:date="2023-04-27T21:11:00Z"/>
                <w:rFonts w:ascii="Times New Roman" w:hAnsi="Times New Roman"/>
                <w:sz w:val="26"/>
                <w:szCs w:val="26"/>
              </w:rPr>
            </w:pPr>
            <w:ins w:id="502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bỏng</w:t>
              </w:r>
            </w:ins>
          </w:p>
        </w:tc>
        <w:tc>
          <w:tcPr>
            <w:tcW w:w="924" w:type="dxa"/>
            <w:tcPrChange w:id="503" w:author="admin" w:date="2023-04-27T21:15:00Z">
              <w:tcPr>
                <w:tcW w:w="606" w:type="dxa"/>
                <w:gridSpan w:val="2"/>
              </w:tcPr>
            </w:tcPrChange>
          </w:tcPr>
          <w:p w14:paraId="06397D1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0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505" w:author="admin" w:date="2023-04-27T21:15:00Z">
              <w:tcPr>
                <w:tcW w:w="924" w:type="dxa"/>
              </w:tcPr>
            </w:tcPrChange>
          </w:tcPr>
          <w:p w14:paraId="518D496D" w14:textId="74788B2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0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507" w:author="admin" w:date="2023-04-27T21:15:00Z">
              <w:tcPr>
                <w:tcW w:w="904" w:type="dxa"/>
              </w:tcPr>
            </w:tcPrChange>
          </w:tcPr>
          <w:p w14:paraId="4A19F40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0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391F8C5" w14:textId="60B3344A" w:rsidTr="00E651C9">
        <w:trPr>
          <w:ins w:id="509" w:author="admin" w:date="2023-04-27T21:11:00Z"/>
        </w:trPr>
        <w:tc>
          <w:tcPr>
            <w:tcW w:w="621" w:type="dxa"/>
            <w:tcPrChange w:id="510" w:author="admin" w:date="2023-04-27T21:15:00Z">
              <w:tcPr>
                <w:tcW w:w="625" w:type="dxa"/>
              </w:tcPr>
            </w:tcPrChange>
          </w:tcPr>
          <w:p w14:paraId="555A22E5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511" w:author="admin" w:date="2023-04-27T21:11:00Z"/>
                <w:rFonts w:ascii="Times New Roman" w:hAnsi="Times New Roman"/>
                <w:sz w:val="26"/>
                <w:szCs w:val="26"/>
              </w:rPr>
              <w:pPrChange w:id="512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513" w:author="admin" w:date="2023-04-27T21:15:00Z">
              <w:tcPr>
                <w:tcW w:w="7020" w:type="dxa"/>
                <w:gridSpan w:val="3"/>
              </w:tcPr>
            </w:tcPrChange>
          </w:tcPr>
          <w:p w14:paraId="7DF97CEF" w14:textId="3E7F6180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14" w:author="admin" w:date="2023-04-27T21:11:00Z"/>
                <w:rFonts w:ascii="Times New Roman" w:hAnsi="Times New Roman"/>
                <w:sz w:val="26"/>
                <w:szCs w:val="26"/>
              </w:rPr>
            </w:pPr>
            <w:ins w:id="515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đoán, xử trí ngộ độc cấp</w:t>
              </w:r>
            </w:ins>
          </w:p>
        </w:tc>
        <w:tc>
          <w:tcPr>
            <w:tcW w:w="924" w:type="dxa"/>
            <w:tcPrChange w:id="516" w:author="admin" w:date="2023-04-27T21:15:00Z">
              <w:tcPr>
                <w:tcW w:w="606" w:type="dxa"/>
                <w:gridSpan w:val="2"/>
              </w:tcPr>
            </w:tcPrChange>
          </w:tcPr>
          <w:p w14:paraId="673AE38B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1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518" w:author="admin" w:date="2023-04-27T21:15:00Z">
              <w:tcPr>
                <w:tcW w:w="924" w:type="dxa"/>
              </w:tcPr>
            </w:tcPrChange>
          </w:tcPr>
          <w:p w14:paraId="487E4C6C" w14:textId="667FF15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1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520" w:author="admin" w:date="2023-04-27T21:15:00Z">
              <w:tcPr>
                <w:tcW w:w="904" w:type="dxa"/>
              </w:tcPr>
            </w:tcPrChange>
          </w:tcPr>
          <w:p w14:paraId="55E9D7D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2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:rsidRPr="00BF5719" w14:paraId="6A7DE41F" w14:textId="070B4973" w:rsidTr="00E651C9">
        <w:trPr>
          <w:ins w:id="522" w:author="admin" w:date="2023-04-27T21:11:00Z"/>
        </w:trPr>
        <w:tc>
          <w:tcPr>
            <w:tcW w:w="621" w:type="dxa"/>
            <w:tcPrChange w:id="523" w:author="admin" w:date="2023-04-27T21:15:00Z">
              <w:tcPr>
                <w:tcW w:w="625" w:type="dxa"/>
              </w:tcPr>
            </w:tcPrChange>
          </w:tcPr>
          <w:p w14:paraId="5D66FE99" w14:textId="37CC5201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24" w:author="admin" w:date="2023-04-27T21:11:00Z"/>
                <w:rFonts w:ascii="Times New Roman" w:hAnsi="Times New Roman"/>
                <w:b/>
                <w:sz w:val="26"/>
                <w:szCs w:val="26"/>
                <w:rPrChange w:id="525" w:author="admin" w:date="2023-04-27T21:18:00Z">
                  <w:rPr>
                    <w:ins w:id="526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527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528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D.</w:t>
              </w:r>
            </w:ins>
          </w:p>
        </w:tc>
        <w:tc>
          <w:tcPr>
            <w:tcW w:w="5670" w:type="dxa"/>
            <w:tcPrChange w:id="529" w:author="admin" w:date="2023-04-27T21:15:00Z">
              <w:tcPr>
                <w:tcW w:w="7020" w:type="dxa"/>
                <w:gridSpan w:val="3"/>
              </w:tcPr>
            </w:tcPrChange>
          </w:tcPr>
          <w:p w14:paraId="53421A28" w14:textId="4D70C150" w:rsidR="002E5B9F" w:rsidRPr="00BF5719" w:rsidRDefault="002E5B9F">
            <w:pPr>
              <w:pStyle w:val="ListParagraph"/>
              <w:spacing w:before="60"/>
              <w:ind w:left="0"/>
              <w:contextualSpacing w:val="0"/>
              <w:rPr>
                <w:ins w:id="530" w:author="admin" w:date="2023-04-27T21:11:00Z"/>
                <w:rFonts w:ascii="Times New Roman" w:hAnsi="Times New Roman"/>
                <w:b/>
                <w:sz w:val="26"/>
                <w:szCs w:val="26"/>
                <w:rPrChange w:id="531" w:author="admin" w:date="2023-04-27T21:18:00Z">
                  <w:rPr>
                    <w:ins w:id="532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533" w:author="admin" w:date="2023-04-27T21:13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534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Thực hiện k</w:t>
              </w:r>
            </w:ins>
            <w:ins w:id="535" w:author="admin" w:date="2023-04-27T21:11:00Z">
              <w:r w:rsidRPr="00BF5719">
                <w:rPr>
                  <w:rFonts w:ascii="Times New Roman" w:hAnsi="Times New Roman"/>
                  <w:b/>
                  <w:sz w:val="26"/>
                  <w:szCs w:val="26"/>
                  <w:rPrChange w:id="536" w:author="admin" w:date="2023-04-27T21:18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 xml:space="preserve">ỹ thuật </w:t>
              </w:r>
            </w:ins>
          </w:p>
        </w:tc>
        <w:tc>
          <w:tcPr>
            <w:tcW w:w="924" w:type="dxa"/>
            <w:tcPrChange w:id="537" w:author="admin" w:date="2023-04-27T21:15:00Z">
              <w:tcPr>
                <w:tcW w:w="606" w:type="dxa"/>
                <w:gridSpan w:val="2"/>
              </w:tcPr>
            </w:tcPrChange>
          </w:tcPr>
          <w:p w14:paraId="29F263EC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38" w:author="admin" w:date="2023-04-27T21:11:00Z"/>
                <w:rFonts w:ascii="Times New Roman" w:hAnsi="Times New Roman"/>
                <w:b/>
                <w:sz w:val="26"/>
                <w:szCs w:val="26"/>
                <w:rPrChange w:id="539" w:author="admin" w:date="2023-04-27T21:18:00Z">
                  <w:rPr>
                    <w:ins w:id="540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541" w:author="admin" w:date="2023-04-27T21:15:00Z">
              <w:tcPr>
                <w:tcW w:w="924" w:type="dxa"/>
              </w:tcPr>
            </w:tcPrChange>
          </w:tcPr>
          <w:p w14:paraId="5F68E0EB" w14:textId="59383C1D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42" w:author="admin" w:date="2023-04-27T21:11:00Z"/>
                <w:rFonts w:ascii="Times New Roman" w:hAnsi="Times New Roman"/>
                <w:b/>
                <w:sz w:val="26"/>
                <w:szCs w:val="26"/>
                <w:rPrChange w:id="543" w:author="admin" w:date="2023-04-27T21:18:00Z">
                  <w:rPr>
                    <w:ins w:id="544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545" w:author="admin" w:date="2023-04-27T21:15:00Z">
              <w:tcPr>
                <w:tcW w:w="904" w:type="dxa"/>
              </w:tcPr>
            </w:tcPrChange>
          </w:tcPr>
          <w:p w14:paraId="570D8689" w14:textId="77777777" w:rsidR="002E5B9F" w:rsidRPr="00BF571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46" w:author="admin" w:date="2023-04-27T21:15:00Z"/>
                <w:rFonts w:ascii="Times New Roman" w:hAnsi="Times New Roman"/>
                <w:b/>
                <w:sz w:val="26"/>
                <w:szCs w:val="26"/>
                <w:rPrChange w:id="547" w:author="admin" w:date="2023-04-27T21:18:00Z">
                  <w:rPr>
                    <w:ins w:id="548" w:author="admin" w:date="2023-04-27T21:15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</w:tr>
      <w:tr w:rsidR="002E5B9F" w:rsidRPr="00E651C9" w14:paraId="44772104" w14:textId="3CEF13BB" w:rsidTr="00E651C9">
        <w:trPr>
          <w:ins w:id="549" w:author="admin" w:date="2023-04-27T21:11:00Z"/>
        </w:trPr>
        <w:tc>
          <w:tcPr>
            <w:tcW w:w="621" w:type="dxa"/>
            <w:tcPrChange w:id="550" w:author="admin" w:date="2023-04-27T21:15:00Z">
              <w:tcPr>
                <w:tcW w:w="625" w:type="dxa"/>
              </w:tcPr>
            </w:tcPrChange>
          </w:tcPr>
          <w:p w14:paraId="61A5212E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51" w:author="admin" w:date="2023-04-27T21:11:00Z"/>
                <w:rFonts w:ascii="Times New Roman" w:hAnsi="Times New Roman"/>
                <w:b/>
                <w:sz w:val="26"/>
                <w:szCs w:val="26"/>
                <w:rPrChange w:id="552" w:author="admin" w:date="2023-04-27T21:13:00Z">
                  <w:rPr>
                    <w:ins w:id="553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5670" w:type="dxa"/>
            <w:vAlign w:val="center"/>
            <w:tcPrChange w:id="554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16F6BC9A" w14:textId="2FCD20B5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55" w:author="admin" w:date="2023-04-27T21:11:00Z"/>
                <w:rFonts w:ascii="Times New Roman" w:hAnsi="Times New Roman"/>
                <w:b/>
                <w:sz w:val="26"/>
                <w:szCs w:val="26"/>
                <w:rPrChange w:id="556" w:author="admin" w:date="2023-04-27T21:13:00Z">
                  <w:rPr>
                    <w:ins w:id="557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558" w:author="admin" w:date="2023-04-27T21:11:00Z">
              <w:r w:rsidRPr="00E651C9">
                <w:rPr>
                  <w:rFonts w:ascii="Times New Roman" w:hAnsi="Times New Roman"/>
                  <w:b/>
                  <w:sz w:val="26"/>
                  <w:szCs w:val="26"/>
                  <w:rPrChange w:id="559" w:author="admin" w:date="2023-04-27T21:13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Tuần hoàn</w:t>
              </w:r>
            </w:ins>
          </w:p>
        </w:tc>
        <w:tc>
          <w:tcPr>
            <w:tcW w:w="924" w:type="dxa"/>
            <w:tcPrChange w:id="560" w:author="admin" w:date="2023-04-27T21:15:00Z">
              <w:tcPr>
                <w:tcW w:w="606" w:type="dxa"/>
                <w:gridSpan w:val="2"/>
              </w:tcPr>
            </w:tcPrChange>
          </w:tcPr>
          <w:p w14:paraId="12AE2016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61" w:author="admin" w:date="2023-04-27T21:11:00Z"/>
                <w:rFonts w:ascii="Times New Roman" w:hAnsi="Times New Roman"/>
                <w:b/>
                <w:sz w:val="26"/>
                <w:szCs w:val="26"/>
                <w:rPrChange w:id="562" w:author="admin" w:date="2023-04-27T21:13:00Z">
                  <w:rPr>
                    <w:ins w:id="563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564" w:author="admin" w:date="2023-04-27T21:15:00Z">
              <w:tcPr>
                <w:tcW w:w="924" w:type="dxa"/>
              </w:tcPr>
            </w:tcPrChange>
          </w:tcPr>
          <w:p w14:paraId="7AA57A82" w14:textId="52F02415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65" w:author="admin" w:date="2023-04-27T21:11:00Z"/>
                <w:rFonts w:ascii="Times New Roman" w:hAnsi="Times New Roman"/>
                <w:b/>
                <w:sz w:val="26"/>
                <w:szCs w:val="26"/>
                <w:rPrChange w:id="566" w:author="admin" w:date="2023-04-27T21:13:00Z">
                  <w:rPr>
                    <w:ins w:id="567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568" w:author="admin" w:date="2023-04-27T21:15:00Z">
              <w:tcPr>
                <w:tcW w:w="904" w:type="dxa"/>
              </w:tcPr>
            </w:tcPrChange>
          </w:tcPr>
          <w:p w14:paraId="3AD4BE3B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69" w:author="admin" w:date="2023-04-27T21:15:00Z"/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E5B9F" w14:paraId="176B7A71" w14:textId="0E92BA59" w:rsidTr="00E651C9">
        <w:trPr>
          <w:ins w:id="570" w:author="admin" w:date="2023-04-27T21:11:00Z"/>
        </w:trPr>
        <w:tc>
          <w:tcPr>
            <w:tcW w:w="621" w:type="dxa"/>
            <w:tcPrChange w:id="571" w:author="admin" w:date="2023-04-27T21:15:00Z">
              <w:tcPr>
                <w:tcW w:w="625" w:type="dxa"/>
              </w:tcPr>
            </w:tcPrChange>
          </w:tcPr>
          <w:p w14:paraId="6AE87031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572" w:author="admin" w:date="2023-04-27T21:11:00Z"/>
                <w:rFonts w:ascii="Times New Roman" w:hAnsi="Times New Roman"/>
                <w:sz w:val="26"/>
                <w:szCs w:val="26"/>
              </w:rPr>
              <w:pPrChange w:id="573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574" w:author="admin" w:date="2023-04-27T21:15:00Z">
              <w:tcPr>
                <w:tcW w:w="7020" w:type="dxa"/>
                <w:gridSpan w:val="3"/>
              </w:tcPr>
            </w:tcPrChange>
          </w:tcPr>
          <w:p w14:paraId="7224EEF9" w14:textId="6B6C809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75" w:author="admin" w:date="2023-04-27T21:11:00Z"/>
                <w:rFonts w:ascii="Times New Roman" w:hAnsi="Times New Roman"/>
                <w:sz w:val="26"/>
                <w:szCs w:val="26"/>
              </w:rPr>
            </w:pPr>
            <w:ins w:id="576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Ép tim ngoài lồng ngực</w:t>
              </w:r>
            </w:ins>
          </w:p>
        </w:tc>
        <w:tc>
          <w:tcPr>
            <w:tcW w:w="924" w:type="dxa"/>
            <w:tcPrChange w:id="577" w:author="admin" w:date="2023-04-27T21:15:00Z">
              <w:tcPr>
                <w:tcW w:w="606" w:type="dxa"/>
                <w:gridSpan w:val="2"/>
              </w:tcPr>
            </w:tcPrChange>
          </w:tcPr>
          <w:p w14:paraId="0DF0CB4F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7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579" w:author="admin" w:date="2023-04-27T21:15:00Z">
              <w:tcPr>
                <w:tcW w:w="924" w:type="dxa"/>
              </w:tcPr>
            </w:tcPrChange>
          </w:tcPr>
          <w:p w14:paraId="293A74DD" w14:textId="3D11B20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8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581" w:author="admin" w:date="2023-04-27T21:15:00Z">
              <w:tcPr>
                <w:tcW w:w="904" w:type="dxa"/>
              </w:tcPr>
            </w:tcPrChange>
          </w:tcPr>
          <w:p w14:paraId="2E03A4C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82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4C2C6A4C" w14:textId="5CD6165A" w:rsidTr="00E651C9">
        <w:trPr>
          <w:ins w:id="583" w:author="admin" w:date="2023-04-27T21:11:00Z"/>
        </w:trPr>
        <w:tc>
          <w:tcPr>
            <w:tcW w:w="621" w:type="dxa"/>
            <w:tcPrChange w:id="584" w:author="admin" w:date="2023-04-27T21:15:00Z">
              <w:tcPr>
                <w:tcW w:w="625" w:type="dxa"/>
              </w:tcPr>
            </w:tcPrChange>
          </w:tcPr>
          <w:p w14:paraId="44B2D1A8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585" w:author="admin" w:date="2023-04-27T21:11:00Z"/>
                <w:rFonts w:ascii="Times New Roman" w:hAnsi="Times New Roman"/>
                <w:sz w:val="26"/>
                <w:szCs w:val="26"/>
              </w:rPr>
              <w:pPrChange w:id="586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587" w:author="admin" w:date="2023-04-27T21:15:00Z">
              <w:tcPr>
                <w:tcW w:w="7020" w:type="dxa"/>
                <w:gridSpan w:val="3"/>
              </w:tcPr>
            </w:tcPrChange>
          </w:tcPr>
          <w:p w14:paraId="1B21FB5E" w14:textId="3C8D1916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88" w:author="admin" w:date="2023-04-27T21:11:00Z"/>
                <w:rFonts w:ascii="Times New Roman" w:hAnsi="Times New Roman"/>
                <w:sz w:val="26"/>
                <w:szCs w:val="26"/>
              </w:rPr>
            </w:pPr>
            <w:ins w:id="589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 xml:space="preserve">Đặt đường truyền tĩnh mạch </w:t>
              </w:r>
            </w:ins>
          </w:p>
        </w:tc>
        <w:tc>
          <w:tcPr>
            <w:tcW w:w="924" w:type="dxa"/>
            <w:tcPrChange w:id="590" w:author="admin" w:date="2023-04-27T21:15:00Z">
              <w:tcPr>
                <w:tcW w:w="606" w:type="dxa"/>
                <w:gridSpan w:val="2"/>
              </w:tcPr>
            </w:tcPrChange>
          </w:tcPr>
          <w:p w14:paraId="01B4F6C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9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592" w:author="admin" w:date="2023-04-27T21:15:00Z">
              <w:tcPr>
                <w:tcW w:w="924" w:type="dxa"/>
              </w:tcPr>
            </w:tcPrChange>
          </w:tcPr>
          <w:p w14:paraId="1144EFBC" w14:textId="69B44B1F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9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594" w:author="admin" w:date="2023-04-27T21:15:00Z">
              <w:tcPr>
                <w:tcW w:w="904" w:type="dxa"/>
              </w:tcPr>
            </w:tcPrChange>
          </w:tcPr>
          <w:p w14:paraId="1C24584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595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0D13C42C" w14:textId="395B96FA" w:rsidTr="00E651C9">
        <w:trPr>
          <w:ins w:id="596" w:author="admin" w:date="2023-04-27T21:11:00Z"/>
        </w:trPr>
        <w:tc>
          <w:tcPr>
            <w:tcW w:w="621" w:type="dxa"/>
            <w:tcPrChange w:id="597" w:author="admin" w:date="2023-04-27T21:15:00Z">
              <w:tcPr>
                <w:tcW w:w="625" w:type="dxa"/>
              </w:tcPr>
            </w:tcPrChange>
          </w:tcPr>
          <w:p w14:paraId="22F98B3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598" w:author="admin" w:date="2023-04-27T21:11:00Z"/>
                <w:rFonts w:ascii="Times New Roman" w:hAnsi="Times New Roman"/>
                <w:sz w:val="26"/>
                <w:szCs w:val="26"/>
              </w:rPr>
              <w:pPrChange w:id="599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600" w:author="admin" w:date="2023-04-27T21:15:00Z">
              <w:tcPr>
                <w:tcW w:w="7020" w:type="dxa"/>
                <w:gridSpan w:val="3"/>
              </w:tcPr>
            </w:tcPrChange>
          </w:tcPr>
          <w:p w14:paraId="5A5F58A8" w14:textId="0C0835B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01" w:author="admin" w:date="2023-04-27T21:11:00Z"/>
                <w:rFonts w:ascii="Times New Roman" w:hAnsi="Times New Roman"/>
                <w:sz w:val="26"/>
                <w:szCs w:val="26"/>
              </w:rPr>
            </w:pPr>
            <w:ins w:id="602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 xml:space="preserve">Đặt catheter tĩnh mạch trung tâm </w:t>
              </w:r>
            </w:ins>
          </w:p>
        </w:tc>
        <w:tc>
          <w:tcPr>
            <w:tcW w:w="924" w:type="dxa"/>
            <w:tcPrChange w:id="603" w:author="admin" w:date="2023-04-27T21:15:00Z">
              <w:tcPr>
                <w:tcW w:w="606" w:type="dxa"/>
                <w:gridSpan w:val="2"/>
              </w:tcPr>
            </w:tcPrChange>
          </w:tcPr>
          <w:p w14:paraId="16D9196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0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05" w:author="admin" w:date="2023-04-27T21:15:00Z">
              <w:tcPr>
                <w:tcW w:w="924" w:type="dxa"/>
              </w:tcPr>
            </w:tcPrChange>
          </w:tcPr>
          <w:p w14:paraId="5EF6BFF9" w14:textId="166B070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0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07" w:author="admin" w:date="2023-04-27T21:15:00Z">
              <w:tcPr>
                <w:tcW w:w="904" w:type="dxa"/>
              </w:tcPr>
            </w:tcPrChange>
          </w:tcPr>
          <w:p w14:paraId="09BBBFF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0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7479AF4E" w14:textId="02C0946B" w:rsidTr="00E651C9">
        <w:trPr>
          <w:ins w:id="609" w:author="admin" w:date="2023-04-27T21:11:00Z"/>
        </w:trPr>
        <w:tc>
          <w:tcPr>
            <w:tcW w:w="621" w:type="dxa"/>
            <w:tcPrChange w:id="610" w:author="admin" w:date="2023-04-27T21:15:00Z">
              <w:tcPr>
                <w:tcW w:w="625" w:type="dxa"/>
              </w:tcPr>
            </w:tcPrChange>
          </w:tcPr>
          <w:p w14:paraId="7B1EBA41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11" w:author="admin" w:date="2023-04-27T21:11:00Z"/>
                <w:rFonts w:ascii="Times New Roman" w:hAnsi="Times New Roman"/>
                <w:sz w:val="26"/>
                <w:szCs w:val="26"/>
              </w:rPr>
              <w:pPrChange w:id="612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613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64DC55BC" w14:textId="320257D9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14" w:author="admin" w:date="2023-04-27T21:11:00Z"/>
                <w:rFonts w:ascii="Times New Roman" w:hAnsi="Times New Roman"/>
                <w:sz w:val="26"/>
                <w:szCs w:val="26"/>
              </w:rPr>
            </w:pPr>
            <w:ins w:id="615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Theo dõi SpO2</w:t>
              </w:r>
            </w:ins>
          </w:p>
        </w:tc>
        <w:tc>
          <w:tcPr>
            <w:tcW w:w="924" w:type="dxa"/>
            <w:tcPrChange w:id="616" w:author="admin" w:date="2023-04-27T21:15:00Z">
              <w:tcPr>
                <w:tcW w:w="606" w:type="dxa"/>
                <w:gridSpan w:val="2"/>
              </w:tcPr>
            </w:tcPrChange>
          </w:tcPr>
          <w:p w14:paraId="73D1EC87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1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18" w:author="admin" w:date="2023-04-27T21:15:00Z">
              <w:tcPr>
                <w:tcW w:w="924" w:type="dxa"/>
              </w:tcPr>
            </w:tcPrChange>
          </w:tcPr>
          <w:p w14:paraId="4A597AD0" w14:textId="21B014E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1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20" w:author="admin" w:date="2023-04-27T21:15:00Z">
              <w:tcPr>
                <w:tcW w:w="904" w:type="dxa"/>
              </w:tcPr>
            </w:tcPrChange>
          </w:tcPr>
          <w:p w14:paraId="310A81FF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2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1D9130A" w14:textId="7B29E528" w:rsidTr="00E651C9">
        <w:trPr>
          <w:ins w:id="622" w:author="admin" w:date="2023-04-27T21:11:00Z"/>
        </w:trPr>
        <w:tc>
          <w:tcPr>
            <w:tcW w:w="621" w:type="dxa"/>
            <w:tcPrChange w:id="623" w:author="admin" w:date="2023-04-27T21:15:00Z">
              <w:tcPr>
                <w:tcW w:w="625" w:type="dxa"/>
              </w:tcPr>
            </w:tcPrChange>
          </w:tcPr>
          <w:p w14:paraId="6332A6A1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24" w:author="admin" w:date="2023-04-27T21:11:00Z"/>
                <w:rFonts w:ascii="Times New Roman" w:hAnsi="Times New Roman"/>
                <w:sz w:val="26"/>
                <w:szCs w:val="26"/>
              </w:rPr>
              <w:pPrChange w:id="625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626" w:author="admin" w:date="2023-04-27T21:15:00Z">
              <w:tcPr>
                <w:tcW w:w="7020" w:type="dxa"/>
                <w:gridSpan w:val="3"/>
              </w:tcPr>
            </w:tcPrChange>
          </w:tcPr>
          <w:p w14:paraId="292F65A0" w14:textId="1EF0DE8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27" w:author="admin" w:date="2023-04-27T21:11:00Z"/>
                <w:rFonts w:ascii="Times New Roman" w:hAnsi="Times New Roman"/>
                <w:sz w:val="26"/>
                <w:szCs w:val="26"/>
              </w:rPr>
            </w:pPr>
            <w:ins w:id="628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Sốc điện ngoài lồng ngực cấp cứu</w:t>
              </w:r>
            </w:ins>
          </w:p>
        </w:tc>
        <w:tc>
          <w:tcPr>
            <w:tcW w:w="924" w:type="dxa"/>
            <w:tcPrChange w:id="629" w:author="admin" w:date="2023-04-27T21:15:00Z">
              <w:tcPr>
                <w:tcW w:w="606" w:type="dxa"/>
                <w:gridSpan w:val="2"/>
              </w:tcPr>
            </w:tcPrChange>
          </w:tcPr>
          <w:p w14:paraId="1A5A7DA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3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31" w:author="admin" w:date="2023-04-27T21:15:00Z">
              <w:tcPr>
                <w:tcW w:w="924" w:type="dxa"/>
              </w:tcPr>
            </w:tcPrChange>
          </w:tcPr>
          <w:p w14:paraId="7B4728DC" w14:textId="576BF213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3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33" w:author="admin" w:date="2023-04-27T21:15:00Z">
              <w:tcPr>
                <w:tcW w:w="904" w:type="dxa"/>
              </w:tcPr>
            </w:tcPrChange>
          </w:tcPr>
          <w:p w14:paraId="1149385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3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41B17B98" w14:textId="4103A23F" w:rsidTr="00E651C9">
        <w:trPr>
          <w:ins w:id="635" w:author="admin" w:date="2023-04-27T21:11:00Z"/>
        </w:trPr>
        <w:tc>
          <w:tcPr>
            <w:tcW w:w="621" w:type="dxa"/>
            <w:tcPrChange w:id="636" w:author="admin" w:date="2023-04-27T21:15:00Z">
              <w:tcPr>
                <w:tcW w:w="625" w:type="dxa"/>
              </w:tcPr>
            </w:tcPrChange>
          </w:tcPr>
          <w:p w14:paraId="2B65C486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37" w:author="admin" w:date="2023-04-27T21:11:00Z"/>
                <w:rFonts w:ascii="Times New Roman" w:hAnsi="Times New Roman"/>
                <w:sz w:val="26"/>
                <w:szCs w:val="26"/>
              </w:rPr>
              <w:pPrChange w:id="638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639" w:author="admin" w:date="2023-04-27T21:15:00Z">
              <w:tcPr>
                <w:tcW w:w="7020" w:type="dxa"/>
                <w:gridSpan w:val="3"/>
              </w:tcPr>
            </w:tcPrChange>
          </w:tcPr>
          <w:p w14:paraId="7A31188D" w14:textId="19967BF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40" w:author="admin" w:date="2023-04-27T21:11:00Z"/>
                <w:rFonts w:ascii="Times New Roman" w:hAnsi="Times New Roman"/>
                <w:sz w:val="26"/>
                <w:szCs w:val="26"/>
              </w:rPr>
            </w:pPr>
            <w:ins w:id="641" w:author="admin" w:date="2023-04-27T21:11:00Z"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Sốc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iện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iều trị các rối loạn nhịp nhanh</w:t>
              </w:r>
            </w:ins>
          </w:p>
        </w:tc>
        <w:tc>
          <w:tcPr>
            <w:tcW w:w="924" w:type="dxa"/>
            <w:tcPrChange w:id="642" w:author="admin" w:date="2023-04-27T21:15:00Z">
              <w:tcPr>
                <w:tcW w:w="606" w:type="dxa"/>
                <w:gridSpan w:val="2"/>
              </w:tcPr>
            </w:tcPrChange>
          </w:tcPr>
          <w:p w14:paraId="4887CB3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4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44" w:author="admin" w:date="2023-04-27T21:15:00Z">
              <w:tcPr>
                <w:tcW w:w="924" w:type="dxa"/>
              </w:tcPr>
            </w:tcPrChange>
          </w:tcPr>
          <w:p w14:paraId="0FBC3A68" w14:textId="1C92161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4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46" w:author="admin" w:date="2023-04-27T21:15:00Z">
              <w:tcPr>
                <w:tcW w:w="904" w:type="dxa"/>
              </w:tcPr>
            </w:tcPrChange>
          </w:tcPr>
          <w:p w14:paraId="437424A7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4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8FAA3FC" w14:textId="59AEE55F" w:rsidTr="00E651C9">
        <w:trPr>
          <w:ins w:id="648" w:author="admin" w:date="2023-04-27T21:11:00Z"/>
        </w:trPr>
        <w:tc>
          <w:tcPr>
            <w:tcW w:w="621" w:type="dxa"/>
            <w:tcPrChange w:id="649" w:author="admin" w:date="2023-04-27T21:15:00Z">
              <w:tcPr>
                <w:tcW w:w="625" w:type="dxa"/>
              </w:tcPr>
            </w:tcPrChange>
          </w:tcPr>
          <w:p w14:paraId="1517051A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50" w:author="admin" w:date="2023-04-27T21:11:00Z"/>
                <w:rFonts w:ascii="Times New Roman" w:hAnsi="Times New Roman"/>
                <w:sz w:val="26"/>
                <w:szCs w:val="26"/>
              </w:rPr>
              <w:pPrChange w:id="651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652" w:author="admin" w:date="2023-04-27T21:15:00Z">
              <w:tcPr>
                <w:tcW w:w="7020" w:type="dxa"/>
                <w:gridSpan w:val="3"/>
              </w:tcPr>
            </w:tcPrChange>
          </w:tcPr>
          <w:p w14:paraId="2F2B8618" w14:textId="3D1ED480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53" w:author="admin" w:date="2023-04-27T21:11:00Z"/>
                <w:rFonts w:ascii="Times New Roman" w:hAnsi="Times New Roman"/>
                <w:sz w:val="26"/>
                <w:szCs w:val="26"/>
              </w:rPr>
            </w:pPr>
            <w:ins w:id="654" w:author="admin" w:date="2023-04-27T21:11:00Z"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Sốc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iện phá rung nhĩ, c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ơ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n tim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ập nhanh</w:t>
              </w:r>
            </w:ins>
          </w:p>
        </w:tc>
        <w:tc>
          <w:tcPr>
            <w:tcW w:w="924" w:type="dxa"/>
            <w:tcPrChange w:id="655" w:author="admin" w:date="2023-04-27T21:15:00Z">
              <w:tcPr>
                <w:tcW w:w="606" w:type="dxa"/>
                <w:gridSpan w:val="2"/>
              </w:tcPr>
            </w:tcPrChange>
          </w:tcPr>
          <w:p w14:paraId="33C423C8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5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57" w:author="admin" w:date="2023-04-27T21:15:00Z">
              <w:tcPr>
                <w:tcW w:w="924" w:type="dxa"/>
              </w:tcPr>
            </w:tcPrChange>
          </w:tcPr>
          <w:p w14:paraId="50DF55C0" w14:textId="1C8AD4E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5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59" w:author="admin" w:date="2023-04-27T21:15:00Z">
              <w:tcPr>
                <w:tcW w:w="904" w:type="dxa"/>
              </w:tcPr>
            </w:tcPrChange>
          </w:tcPr>
          <w:p w14:paraId="25A24B0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60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10787F84" w14:textId="5E24F307" w:rsidTr="00E651C9">
        <w:trPr>
          <w:ins w:id="661" w:author="admin" w:date="2023-04-27T21:11:00Z"/>
        </w:trPr>
        <w:tc>
          <w:tcPr>
            <w:tcW w:w="621" w:type="dxa"/>
            <w:tcPrChange w:id="662" w:author="admin" w:date="2023-04-27T21:15:00Z">
              <w:tcPr>
                <w:tcW w:w="625" w:type="dxa"/>
              </w:tcPr>
            </w:tcPrChange>
          </w:tcPr>
          <w:p w14:paraId="62607973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63" w:author="admin" w:date="2023-04-27T21:11:00Z"/>
                <w:rFonts w:ascii="Times New Roman" w:hAnsi="Times New Roman"/>
                <w:sz w:val="26"/>
                <w:szCs w:val="26"/>
              </w:rPr>
              <w:pPrChange w:id="664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665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2A200F1D" w14:textId="62CB128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66" w:author="admin" w:date="2023-04-27T21:11:00Z"/>
                <w:rFonts w:ascii="Times New Roman" w:hAnsi="Times New Roman"/>
                <w:sz w:val="26"/>
                <w:szCs w:val="26"/>
              </w:rPr>
            </w:pPr>
            <w:ins w:id="667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Dùng thuốc chống đông</w:t>
              </w:r>
            </w:ins>
          </w:p>
        </w:tc>
        <w:tc>
          <w:tcPr>
            <w:tcW w:w="924" w:type="dxa"/>
            <w:tcPrChange w:id="668" w:author="admin" w:date="2023-04-27T21:15:00Z">
              <w:tcPr>
                <w:tcW w:w="606" w:type="dxa"/>
                <w:gridSpan w:val="2"/>
              </w:tcPr>
            </w:tcPrChange>
          </w:tcPr>
          <w:p w14:paraId="2AF0995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6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670" w:author="admin" w:date="2023-04-27T21:15:00Z">
              <w:tcPr>
                <w:tcW w:w="924" w:type="dxa"/>
              </w:tcPr>
            </w:tcPrChange>
          </w:tcPr>
          <w:p w14:paraId="0671E149" w14:textId="069D7A10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7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672" w:author="admin" w:date="2023-04-27T21:15:00Z">
              <w:tcPr>
                <w:tcW w:w="904" w:type="dxa"/>
              </w:tcPr>
            </w:tcPrChange>
          </w:tcPr>
          <w:p w14:paraId="4A8C492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73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:rsidRPr="00E651C9" w14:paraId="66D22A9B" w14:textId="02E04A4C" w:rsidTr="00E651C9">
        <w:trPr>
          <w:ins w:id="674" w:author="admin" w:date="2023-04-27T21:11:00Z"/>
        </w:trPr>
        <w:tc>
          <w:tcPr>
            <w:tcW w:w="621" w:type="dxa"/>
            <w:tcPrChange w:id="675" w:author="admin" w:date="2023-04-27T21:15:00Z">
              <w:tcPr>
                <w:tcW w:w="625" w:type="dxa"/>
              </w:tcPr>
            </w:tcPrChange>
          </w:tcPr>
          <w:p w14:paraId="1F35ACDB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76" w:author="admin" w:date="2023-04-27T21:11:00Z"/>
                <w:rFonts w:ascii="Times New Roman" w:hAnsi="Times New Roman"/>
                <w:b/>
                <w:sz w:val="26"/>
                <w:szCs w:val="26"/>
                <w:rPrChange w:id="677" w:author="admin" w:date="2023-04-27T21:13:00Z">
                  <w:rPr>
                    <w:ins w:id="678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5670" w:type="dxa"/>
            <w:vAlign w:val="center"/>
            <w:tcPrChange w:id="679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693505D4" w14:textId="2393CC8C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80" w:author="admin" w:date="2023-04-27T21:11:00Z"/>
                <w:rFonts w:ascii="Times New Roman" w:hAnsi="Times New Roman"/>
                <w:b/>
                <w:sz w:val="26"/>
                <w:szCs w:val="26"/>
                <w:rPrChange w:id="681" w:author="admin" w:date="2023-04-27T21:13:00Z">
                  <w:rPr>
                    <w:ins w:id="682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683" w:author="admin" w:date="2023-04-27T21:11:00Z">
              <w:r w:rsidRPr="00E651C9">
                <w:rPr>
                  <w:rFonts w:ascii="Times New Roman" w:hAnsi="Times New Roman"/>
                  <w:b/>
                  <w:sz w:val="26"/>
                  <w:szCs w:val="26"/>
                  <w:rPrChange w:id="684" w:author="admin" w:date="2023-04-27T21:13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Hô hấp</w:t>
              </w:r>
            </w:ins>
          </w:p>
        </w:tc>
        <w:tc>
          <w:tcPr>
            <w:tcW w:w="924" w:type="dxa"/>
            <w:tcPrChange w:id="685" w:author="admin" w:date="2023-04-27T21:15:00Z">
              <w:tcPr>
                <w:tcW w:w="606" w:type="dxa"/>
                <w:gridSpan w:val="2"/>
              </w:tcPr>
            </w:tcPrChange>
          </w:tcPr>
          <w:p w14:paraId="322D7FAA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86" w:author="admin" w:date="2023-04-27T21:11:00Z"/>
                <w:rFonts w:ascii="Times New Roman" w:hAnsi="Times New Roman"/>
                <w:b/>
                <w:sz w:val="26"/>
                <w:szCs w:val="26"/>
                <w:rPrChange w:id="687" w:author="admin" w:date="2023-04-27T21:13:00Z">
                  <w:rPr>
                    <w:ins w:id="688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689" w:author="admin" w:date="2023-04-27T21:15:00Z">
              <w:tcPr>
                <w:tcW w:w="924" w:type="dxa"/>
              </w:tcPr>
            </w:tcPrChange>
          </w:tcPr>
          <w:p w14:paraId="79C0A5FE" w14:textId="6B365A5E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90" w:author="admin" w:date="2023-04-27T21:11:00Z"/>
                <w:rFonts w:ascii="Times New Roman" w:hAnsi="Times New Roman"/>
                <w:b/>
                <w:sz w:val="26"/>
                <w:szCs w:val="26"/>
                <w:rPrChange w:id="691" w:author="admin" w:date="2023-04-27T21:13:00Z">
                  <w:rPr>
                    <w:ins w:id="692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693" w:author="admin" w:date="2023-04-27T21:15:00Z">
              <w:tcPr>
                <w:tcW w:w="904" w:type="dxa"/>
              </w:tcPr>
            </w:tcPrChange>
          </w:tcPr>
          <w:p w14:paraId="718EFE41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694" w:author="admin" w:date="2023-04-27T21:15:00Z"/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E5B9F" w14:paraId="52B95C63" w14:textId="15BCE9BF" w:rsidTr="00E651C9">
        <w:trPr>
          <w:ins w:id="695" w:author="admin" w:date="2023-04-27T21:11:00Z"/>
        </w:trPr>
        <w:tc>
          <w:tcPr>
            <w:tcW w:w="621" w:type="dxa"/>
            <w:tcPrChange w:id="696" w:author="admin" w:date="2023-04-27T21:15:00Z">
              <w:tcPr>
                <w:tcW w:w="625" w:type="dxa"/>
              </w:tcPr>
            </w:tcPrChange>
          </w:tcPr>
          <w:p w14:paraId="668455C0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697" w:author="admin" w:date="2023-04-27T21:11:00Z"/>
                <w:rFonts w:ascii="Times New Roman" w:hAnsi="Times New Roman"/>
                <w:sz w:val="26"/>
                <w:szCs w:val="26"/>
              </w:rPr>
              <w:pPrChange w:id="698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699" w:author="admin" w:date="2023-04-27T21:15:00Z">
              <w:tcPr>
                <w:tcW w:w="7020" w:type="dxa"/>
                <w:gridSpan w:val="3"/>
              </w:tcPr>
            </w:tcPrChange>
          </w:tcPr>
          <w:p w14:paraId="7DDA9DA8" w14:textId="781ACD1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00" w:author="admin" w:date="2023-04-27T21:11:00Z"/>
                <w:rFonts w:ascii="Times New Roman" w:hAnsi="Times New Roman"/>
                <w:sz w:val="26"/>
                <w:szCs w:val="26"/>
              </w:rPr>
            </w:pPr>
            <w:ins w:id="701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Thổi ngạt</w:t>
              </w:r>
            </w:ins>
          </w:p>
        </w:tc>
        <w:tc>
          <w:tcPr>
            <w:tcW w:w="924" w:type="dxa"/>
            <w:tcPrChange w:id="702" w:author="admin" w:date="2023-04-27T21:15:00Z">
              <w:tcPr>
                <w:tcW w:w="606" w:type="dxa"/>
                <w:gridSpan w:val="2"/>
              </w:tcPr>
            </w:tcPrChange>
          </w:tcPr>
          <w:p w14:paraId="46DF405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0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04" w:author="admin" w:date="2023-04-27T21:15:00Z">
              <w:tcPr>
                <w:tcW w:w="924" w:type="dxa"/>
              </w:tcPr>
            </w:tcPrChange>
          </w:tcPr>
          <w:p w14:paraId="27B9685B" w14:textId="16877AF2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0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06" w:author="admin" w:date="2023-04-27T21:15:00Z">
              <w:tcPr>
                <w:tcW w:w="904" w:type="dxa"/>
              </w:tcPr>
            </w:tcPrChange>
          </w:tcPr>
          <w:p w14:paraId="0B5FFE9C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0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E891837" w14:textId="7CB75F50" w:rsidTr="00E651C9">
        <w:trPr>
          <w:ins w:id="708" w:author="admin" w:date="2023-04-27T21:11:00Z"/>
        </w:trPr>
        <w:tc>
          <w:tcPr>
            <w:tcW w:w="621" w:type="dxa"/>
            <w:tcPrChange w:id="709" w:author="admin" w:date="2023-04-27T21:15:00Z">
              <w:tcPr>
                <w:tcW w:w="625" w:type="dxa"/>
              </w:tcPr>
            </w:tcPrChange>
          </w:tcPr>
          <w:p w14:paraId="100C04F8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10" w:author="admin" w:date="2023-04-27T21:11:00Z"/>
                <w:rFonts w:ascii="Times New Roman" w:hAnsi="Times New Roman"/>
                <w:sz w:val="26"/>
                <w:szCs w:val="26"/>
              </w:rPr>
              <w:pPrChange w:id="711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12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38274A14" w14:textId="373B722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13" w:author="admin" w:date="2023-04-27T21:11:00Z"/>
                <w:rFonts w:ascii="Times New Roman" w:hAnsi="Times New Roman"/>
                <w:sz w:val="26"/>
                <w:szCs w:val="26"/>
              </w:rPr>
            </w:pPr>
            <w:ins w:id="714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Vỗ lưng và ép ngực</w:t>
              </w:r>
            </w:ins>
          </w:p>
        </w:tc>
        <w:tc>
          <w:tcPr>
            <w:tcW w:w="924" w:type="dxa"/>
            <w:tcPrChange w:id="715" w:author="admin" w:date="2023-04-27T21:15:00Z">
              <w:tcPr>
                <w:tcW w:w="606" w:type="dxa"/>
                <w:gridSpan w:val="2"/>
              </w:tcPr>
            </w:tcPrChange>
          </w:tcPr>
          <w:p w14:paraId="5651ACA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1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17" w:author="admin" w:date="2023-04-27T21:15:00Z">
              <w:tcPr>
                <w:tcW w:w="924" w:type="dxa"/>
              </w:tcPr>
            </w:tcPrChange>
          </w:tcPr>
          <w:p w14:paraId="2C1A2073" w14:textId="7DB47C2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1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19" w:author="admin" w:date="2023-04-27T21:15:00Z">
              <w:tcPr>
                <w:tcW w:w="904" w:type="dxa"/>
              </w:tcPr>
            </w:tcPrChange>
          </w:tcPr>
          <w:p w14:paraId="21D08C8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20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6A1D05E" w14:textId="58ACED3D" w:rsidTr="00E651C9">
        <w:trPr>
          <w:ins w:id="721" w:author="admin" w:date="2023-04-27T21:11:00Z"/>
        </w:trPr>
        <w:tc>
          <w:tcPr>
            <w:tcW w:w="621" w:type="dxa"/>
            <w:tcPrChange w:id="722" w:author="admin" w:date="2023-04-27T21:15:00Z">
              <w:tcPr>
                <w:tcW w:w="625" w:type="dxa"/>
              </w:tcPr>
            </w:tcPrChange>
          </w:tcPr>
          <w:p w14:paraId="70328F2C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23" w:author="admin" w:date="2023-04-27T21:11:00Z"/>
                <w:rFonts w:ascii="Times New Roman" w:hAnsi="Times New Roman"/>
                <w:sz w:val="26"/>
                <w:szCs w:val="26"/>
              </w:rPr>
              <w:pPrChange w:id="724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25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5EAB83FE" w14:textId="7E96366C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26" w:author="admin" w:date="2023-04-27T21:11:00Z"/>
                <w:rFonts w:ascii="Times New Roman" w:hAnsi="Times New Roman"/>
                <w:sz w:val="26"/>
                <w:szCs w:val="26"/>
              </w:rPr>
            </w:pPr>
            <w:ins w:id="727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Thở oxy qua gọng kính</w:t>
              </w:r>
            </w:ins>
          </w:p>
        </w:tc>
        <w:tc>
          <w:tcPr>
            <w:tcW w:w="924" w:type="dxa"/>
            <w:tcPrChange w:id="728" w:author="admin" w:date="2023-04-27T21:15:00Z">
              <w:tcPr>
                <w:tcW w:w="606" w:type="dxa"/>
                <w:gridSpan w:val="2"/>
              </w:tcPr>
            </w:tcPrChange>
          </w:tcPr>
          <w:p w14:paraId="74F38E9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2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30" w:author="admin" w:date="2023-04-27T21:15:00Z">
              <w:tcPr>
                <w:tcW w:w="924" w:type="dxa"/>
              </w:tcPr>
            </w:tcPrChange>
          </w:tcPr>
          <w:p w14:paraId="1C72FB48" w14:textId="1659057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3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32" w:author="admin" w:date="2023-04-27T21:15:00Z">
              <w:tcPr>
                <w:tcW w:w="904" w:type="dxa"/>
              </w:tcPr>
            </w:tcPrChange>
          </w:tcPr>
          <w:p w14:paraId="7D162C3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33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7412E406" w14:textId="56AAA812" w:rsidTr="00E651C9">
        <w:trPr>
          <w:ins w:id="734" w:author="admin" w:date="2023-04-27T21:11:00Z"/>
        </w:trPr>
        <w:tc>
          <w:tcPr>
            <w:tcW w:w="621" w:type="dxa"/>
            <w:tcPrChange w:id="735" w:author="admin" w:date="2023-04-27T21:15:00Z">
              <w:tcPr>
                <w:tcW w:w="625" w:type="dxa"/>
              </w:tcPr>
            </w:tcPrChange>
          </w:tcPr>
          <w:p w14:paraId="5E7CCA1C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36" w:author="admin" w:date="2023-04-27T21:11:00Z"/>
                <w:rFonts w:ascii="Times New Roman" w:hAnsi="Times New Roman"/>
                <w:sz w:val="26"/>
                <w:szCs w:val="26"/>
              </w:rPr>
              <w:pPrChange w:id="737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38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74628D67" w14:textId="63B2D6A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39" w:author="admin" w:date="2023-04-27T21:11:00Z"/>
                <w:rFonts w:ascii="Times New Roman" w:hAnsi="Times New Roman"/>
                <w:sz w:val="26"/>
                <w:szCs w:val="26"/>
              </w:rPr>
            </w:pPr>
            <w:ins w:id="740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Thở oxy qua mặt nạ</w:t>
              </w:r>
            </w:ins>
          </w:p>
        </w:tc>
        <w:tc>
          <w:tcPr>
            <w:tcW w:w="924" w:type="dxa"/>
            <w:tcPrChange w:id="741" w:author="admin" w:date="2023-04-27T21:15:00Z">
              <w:tcPr>
                <w:tcW w:w="606" w:type="dxa"/>
                <w:gridSpan w:val="2"/>
              </w:tcPr>
            </w:tcPrChange>
          </w:tcPr>
          <w:p w14:paraId="03D7A49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4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43" w:author="admin" w:date="2023-04-27T21:15:00Z">
              <w:tcPr>
                <w:tcW w:w="924" w:type="dxa"/>
              </w:tcPr>
            </w:tcPrChange>
          </w:tcPr>
          <w:p w14:paraId="28C377D2" w14:textId="3EB26FE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4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45" w:author="admin" w:date="2023-04-27T21:15:00Z">
              <w:tcPr>
                <w:tcW w:w="904" w:type="dxa"/>
              </w:tcPr>
            </w:tcPrChange>
          </w:tcPr>
          <w:p w14:paraId="6BFEAB0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46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AE74B98" w14:textId="23F337DB" w:rsidTr="00E651C9">
        <w:trPr>
          <w:ins w:id="747" w:author="admin" w:date="2023-04-27T21:11:00Z"/>
        </w:trPr>
        <w:tc>
          <w:tcPr>
            <w:tcW w:w="621" w:type="dxa"/>
            <w:tcPrChange w:id="748" w:author="admin" w:date="2023-04-27T21:15:00Z">
              <w:tcPr>
                <w:tcW w:w="625" w:type="dxa"/>
              </w:tcPr>
            </w:tcPrChange>
          </w:tcPr>
          <w:p w14:paraId="386EDE7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49" w:author="admin" w:date="2023-04-27T21:11:00Z"/>
                <w:rFonts w:ascii="Times New Roman" w:hAnsi="Times New Roman"/>
                <w:sz w:val="26"/>
                <w:szCs w:val="26"/>
              </w:rPr>
              <w:pPrChange w:id="750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51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105A3DA7" w14:textId="5EE1A39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52" w:author="admin" w:date="2023-04-27T21:11:00Z"/>
                <w:rFonts w:ascii="Times New Roman" w:hAnsi="Times New Roman"/>
                <w:sz w:val="26"/>
                <w:szCs w:val="26"/>
              </w:rPr>
            </w:pPr>
            <w:ins w:id="753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Thở oxy qua mặt nạ có túi có hít lại/có túi không hít lại</w:t>
              </w:r>
            </w:ins>
          </w:p>
        </w:tc>
        <w:tc>
          <w:tcPr>
            <w:tcW w:w="924" w:type="dxa"/>
            <w:tcPrChange w:id="754" w:author="admin" w:date="2023-04-27T21:15:00Z">
              <w:tcPr>
                <w:tcW w:w="606" w:type="dxa"/>
                <w:gridSpan w:val="2"/>
              </w:tcPr>
            </w:tcPrChange>
          </w:tcPr>
          <w:p w14:paraId="70FBEAC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5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56" w:author="admin" w:date="2023-04-27T21:15:00Z">
              <w:tcPr>
                <w:tcW w:w="924" w:type="dxa"/>
              </w:tcPr>
            </w:tcPrChange>
          </w:tcPr>
          <w:p w14:paraId="13C2C16E" w14:textId="02D1747F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5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58" w:author="admin" w:date="2023-04-27T21:15:00Z">
              <w:tcPr>
                <w:tcW w:w="904" w:type="dxa"/>
              </w:tcPr>
            </w:tcPrChange>
          </w:tcPr>
          <w:p w14:paraId="44B2950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59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3A5812A" w14:textId="120B86BC" w:rsidTr="00E651C9">
        <w:trPr>
          <w:ins w:id="760" w:author="admin" w:date="2023-04-27T21:11:00Z"/>
        </w:trPr>
        <w:tc>
          <w:tcPr>
            <w:tcW w:w="621" w:type="dxa"/>
            <w:tcPrChange w:id="761" w:author="admin" w:date="2023-04-27T21:15:00Z">
              <w:tcPr>
                <w:tcW w:w="625" w:type="dxa"/>
              </w:tcPr>
            </w:tcPrChange>
          </w:tcPr>
          <w:p w14:paraId="23F566C6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62" w:author="admin" w:date="2023-04-27T21:11:00Z"/>
                <w:rFonts w:ascii="Times New Roman" w:hAnsi="Times New Roman"/>
                <w:sz w:val="26"/>
                <w:szCs w:val="26"/>
              </w:rPr>
              <w:pPrChange w:id="763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64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18748802" w14:textId="114E2A1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65" w:author="admin" w:date="2023-04-27T21:11:00Z"/>
                <w:rFonts w:ascii="Times New Roman" w:hAnsi="Times New Roman"/>
                <w:sz w:val="26"/>
                <w:szCs w:val="26"/>
              </w:rPr>
            </w:pPr>
            <w:ins w:id="766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Thở oxy qua ống chữ T</w:t>
              </w:r>
            </w:ins>
          </w:p>
        </w:tc>
        <w:tc>
          <w:tcPr>
            <w:tcW w:w="924" w:type="dxa"/>
            <w:tcPrChange w:id="767" w:author="admin" w:date="2023-04-27T21:15:00Z">
              <w:tcPr>
                <w:tcW w:w="606" w:type="dxa"/>
                <w:gridSpan w:val="2"/>
              </w:tcPr>
            </w:tcPrChange>
          </w:tcPr>
          <w:p w14:paraId="4992728B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6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69" w:author="admin" w:date="2023-04-27T21:15:00Z">
              <w:tcPr>
                <w:tcW w:w="924" w:type="dxa"/>
              </w:tcPr>
            </w:tcPrChange>
          </w:tcPr>
          <w:p w14:paraId="564BE24E" w14:textId="0B6B06E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7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71" w:author="admin" w:date="2023-04-27T21:15:00Z">
              <w:tcPr>
                <w:tcW w:w="904" w:type="dxa"/>
              </w:tcPr>
            </w:tcPrChange>
          </w:tcPr>
          <w:p w14:paraId="5F3C8A5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72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5A72014" w14:textId="30937C8D" w:rsidTr="00E651C9">
        <w:trPr>
          <w:ins w:id="773" w:author="admin" w:date="2023-04-27T21:11:00Z"/>
        </w:trPr>
        <w:tc>
          <w:tcPr>
            <w:tcW w:w="621" w:type="dxa"/>
            <w:tcPrChange w:id="774" w:author="admin" w:date="2023-04-27T21:15:00Z">
              <w:tcPr>
                <w:tcW w:w="625" w:type="dxa"/>
              </w:tcPr>
            </w:tcPrChange>
          </w:tcPr>
          <w:p w14:paraId="6577D69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75" w:author="admin" w:date="2023-04-27T21:11:00Z"/>
                <w:rFonts w:ascii="Times New Roman" w:hAnsi="Times New Roman"/>
                <w:sz w:val="26"/>
                <w:szCs w:val="26"/>
              </w:rPr>
              <w:pPrChange w:id="776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77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41712099" w14:textId="7EB21B8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78" w:author="admin" w:date="2023-04-27T21:11:00Z"/>
                <w:rFonts w:ascii="Times New Roman" w:hAnsi="Times New Roman"/>
                <w:sz w:val="26"/>
                <w:szCs w:val="26"/>
              </w:rPr>
            </w:pPr>
            <w:ins w:id="779" w:author="admin" w:date="2023-04-27T21:11:00Z">
              <w:r w:rsidRPr="0090688E">
                <w:rPr>
                  <w:rFonts w:ascii="Times New Roman" w:hAnsi="Times New Roman"/>
                  <w:sz w:val="26"/>
                  <w:szCs w:val="26"/>
                </w:rPr>
                <w:t>Thở oxy qua mặt nạ venturi</w:t>
              </w:r>
            </w:ins>
          </w:p>
        </w:tc>
        <w:tc>
          <w:tcPr>
            <w:tcW w:w="924" w:type="dxa"/>
            <w:tcPrChange w:id="780" w:author="admin" w:date="2023-04-27T21:15:00Z">
              <w:tcPr>
                <w:tcW w:w="606" w:type="dxa"/>
                <w:gridSpan w:val="2"/>
              </w:tcPr>
            </w:tcPrChange>
          </w:tcPr>
          <w:p w14:paraId="2BFC661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8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82" w:author="admin" w:date="2023-04-27T21:15:00Z">
              <w:tcPr>
                <w:tcW w:w="924" w:type="dxa"/>
              </w:tcPr>
            </w:tcPrChange>
          </w:tcPr>
          <w:p w14:paraId="0F58FDD4" w14:textId="124112B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8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84" w:author="admin" w:date="2023-04-27T21:15:00Z">
              <w:tcPr>
                <w:tcW w:w="904" w:type="dxa"/>
              </w:tcPr>
            </w:tcPrChange>
          </w:tcPr>
          <w:p w14:paraId="251E045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85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BA0CD4E" w14:textId="0B9A4725" w:rsidTr="00E651C9">
        <w:trPr>
          <w:ins w:id="786" w:author="admin" w:date="2023-04-27T21:11:00Z"/>
        </w:trPr>
        <w:tc>
          <w:tcPr>
            <w:tcW w:w="621" w:type="dxa"/>
            <w:tcPrChange w:id="787" w:author="admin" w:date="2023-04-27T21:15:00Z">
              <w:tcPr>
                <w:tcW w:w="625" w:type="dxa"/>
              </w:tcPr>
            </w:tcPrChange>
          </w:tcPr>
          <w:p w14:paraId="3BFD0AA4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788" w:author="admin" w:date="2023-04-27T21:11:00Z"/>
                <w:rFonts w:ascii="Times New Roman" w:hAnsi="Times New Roman"/>
                <w:sz w:val="26"/>
                <w:szCs w:val="26"/>
              </w:rPr>
              <w:pPrChange w:id="789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790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758DFD0F" w14:textId="11D631E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91" w:author="admin" w:date="2023-04-27T21:11:00Z"/>
                <w:rFonts w:ascii="Times New Roman" w:hAnsi="Times New Roman"/>
                <w:sz w:val="26"/>
                <w:szCs w:val="26"/>
              </w:rPr>
            </w:pPr>
            <w:ins w:id="792" w:author="admin" w:date="2023-04-27T21:11:00Z">
              <w:r w:rsidRPr="00926B7A">
                <w:rPr>
                  <w:rFonts w:ascii="Times New Roman" w:hAnsi="Times New Roman"/>
                  <w:sz w:val="26"/>
                  <w:szCs w:val="26"/>
                </w:rPr>
                <w:t xml:space="preserve">Thủ thuật Heimlich (lấy dị vật </w:t>
              </w:r>
              <w:r w:rsidRPr="00926B7A">
                <w:rPr>
                  <w:rFonts w:ascii="Times New Roman" w:hAnsi="Times New Roman" w:hint="eastAsia"/>
                  <w:sz w:val="26"/>
                  <w:szCs w:val="26"/>
                </w:rPr>
                <w:t>đư</w:t>
              </w:r>
              <w:r w:rsidRPr="00926B7A">
                <w:rPr>
                  <w:rFonts w:ascii="Times New Roman" w:hAnsi="Times New Roman"/>
                  <w:sz w:val="26"/>
                  <w:szCs w:val="26"/>
                </w:rPr>
                <w:t>ờng thở) cho ng</w:t>
              </w:r>
              <w:r w:rsidRPr="00926B7A">
                <w:rPr>
                  <w:rFonts w:ascii="Times New Roman" w:hAnsi="Times New Roman" w:hint="eastAsia"/>
                  <w:sz w:val="26"/>
                  <w:szCs w:val="26"/>
                </w:rPr>
                <w:t>ư</w:t>
              </w:r>
              <w:r w:rsidRPr="00926B7A">
                <w:rPr>
                  <w:rFonts w:ascii="Times New Roman" w:hAnsi="Times New Roman"/>
                  <w:sz w:val="26"/>
                  <w:szCs w:val="26"/>
                </w:rPr>
                <w:t>ời lớn và trẻ em</w:t>
              </w:r>
            </w:ins>
          </w:p>
        </w:tc>
        <w:tc>
          <w:tcPr>
            <w:tcW w:w="924" w:type="dxa"/>
            <w:tcPrChange w:id="793" w:author="admin" w:date="2023-04-27T21:15:00Z">
              <w:tcPr>
                <w:tcW w:w="606" w:type="dxa"/>
                <w:gridSpan w:val="2"/>
              </w:tcPr>
            </w:tcPrChange>
          </w:tcPr>
          <w:p w14:paraId="63320D3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9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795" w:author="admin" w:date="2023-04-27T21:15:00Z">
              <w:tcPr>
                <w:tcW w:w="924" w:type="dxa"/>
              </w:tcPr>
            </w:tcPrChange>
          </w:tcPr>
          <w:p w14:paraId="3CDD6A94" w14:textId="0CE4AE3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9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797" w:author="admin" w:date="2023-04-27T21:15:00Z">
              <w:tcPr>
                <w:tcW w:w="904" w:type="dxa"/>
              </w:tcPr>
            </w:tcPrChange>
          </w:tcPr>
          <w:p w14:paraId="38A8046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79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7D76F1E" w14:textId="20BC979E" w:rsidTr="00E651C9">
        <w:trPr>
          <w:ins w:id="799" w:author="admin" w:date="2023-04-27T21:11:00Z"/>
        </w:trPr>
        <w:tc>
          <w:tcPr>
            <w:tcW w:w="621" w:type="dxa"/>
            <w:tcPrChange w:id="800" w:author="admin" w:date="2023-04-27T21:15:00Z">
              <w:tcPr>
                <w:tcW w:w="625" w:type="dxa"/>
              </w:tcPr>
            </w:tcPrChange>
          </w:tcPr>
          <w:p w14:paraId="2F2A3EE2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01" w:author="admin" w:date="2023-04-27T21:11:00Z"/>
                <w:rFonts w:ascii="Times New Roman" w:hAnsi="Times New Roman"/>
                <w:sz w:val="26"/>
                <w:szCs w:val="26"/>
              </w:rPr>
              <w:pPrChange w:id="802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03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02BB3E8B" w14:textId="614639EC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04" w:author="admin" w:date="2023-04-27T21:11:00Z"/>
                <w:rFonts w:ascii="Times New Roman" w:hAnsi="Times New Roman"/>
                <w:sz w:val="26"/>
                <w:szCs w:val="26"/>
              </w:rPr>
            </w:pPr>
            <w:ins w:id="805" w:author="admin" w:date="2023-04-27T21:11:00Z">
              <w:r w:rsidRPr="00926B7A">
                <w:rPr>
                  <w:rFonts w:ascii="Times New Roman" w:hAnsi="Times New Roman"/>
                  <w:sz w:val="26"/>
                  <w:szCs w:val="26"/>
                </w:rPr>
                <w:t>Bóp bóng Ambu qua mặt nạ</w:t>
              </w:r>
            </w:ins>
          </w:p>
        </w:tc>
        <w:tc>
          <w:tcPr>
            <w:tcW w:w="924" w:type="dxa"/>
            <w:tcPrChange w:id="806" w:author="admin" w:date="2023-04-27T21:15:00Z">
              <w:tcPr>
                <w:tcW w:w="606" w:type="dxa"/>
                <w:gridSpan w:val="2"/>
              </w:tcPr>
            </w:tcPrChange>
          </w:tcPr>
          <w:p w14:paraId="645B173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0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08" w:author="admin" w:date="2023-04-27T21:15:00Z">
              <w:tcPr>
                <w:tcW w:w="924" w:type="dxa"/>
              </w:tcPr>
            </w:tcPrChange>
          </w:tcPr>
          <w:p w14:paraId="42F10280" w14:textId="12324FC0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0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10" w:author="admin" w:date="2023-04-27T21:15:00Z">
              <w:tcPr>
                <w:tcW w:w="904" w:type="dxa"/>
              </w:tcPr>
            </w:tcPrChange>
          </w:tcPr>
          <w:p w14:paraId="7E11397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1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EA4695F" w14:textId="75D6D62F" w:rsidTr="00E651C9">
        <w:trPr>
          <w:ins w:id="812" w:author="admin" w:date="2023-04-27T21:11:00Z"/>
        </w:trPr>
        <w:tc>
          <w:tcPr>
            <w:tcW w:w="621" w:type="dxa"/>
            <w:tcPrChange w:id="813" w:author="admin" w:date="2023-04-27T21:15:00Z">
              <w:tcPr>
                <w:tcW w:w="625" w:type="dxa"/>
              </w:tcPr>
            </w:tcPrChange>
          </w:tcPr>
          <w:p w14:paraId="203F51EF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14" w:author="admin" w:date="2023-04-27T21:11:00Z"/>
                <w:rFonts w:ascii="Times New Roman" w:hAnsi="Times New Roman"/>
                <w:sz w:val="26"/>
                <w:szCs w:val="26"/>
              </w:rPr>
              <w:pPrChange w:id="815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16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38370AB4" w14:textId="5E28F0F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17" w:author="admin" w:date="2023-04-27T21:11:00Z"/>
                <w:rFonts w:ascii="Times New Roman" w:hAnsi="Times New Roman"/>
                <w:sz w:val="26"/>
                <w:szCs w:val="26"/>
              </w:rPr>
            </w:pPr>
            <w:ins w:id="818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Đặt Canuyn mũi hầu, miệng hầu</w:t>
              </w:r>
            </w:ins>
          </w:p>
        </w:tc>
        <w:tc>
          <w:tcPr>
            <w:tcW w:w="924" w:type="dxa"/>
            <w:tcPrChange w:id="819" w:author="admin" w:date="2023-04-27T21:15:00Z">
              <w:tcPr>
                <w:tcW w:w="606" w:type="dxa"/>
                <w:gridSpan w:val="2"/>
              </w:tcPr>
            </w:tcPrChange>
          </w:tcPr>
          <w:p w14:paraId="32A25CCE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2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21" w:author="admin" w:date="2023-04-27T21:15:00Z">
              <w:tcPr>
                <w:tcW w:w="924" w:type="dxa"/>
              </w:tcPr>
            </w:tcPrChange>
          </w:tcPr>
          <w:p w14:paraId="5ECE9781" w14:textId="15956B3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2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23" w:author="admin" w:date="2023-04-27T21:15:00Z">
              <w:tcPr>
                <w:tcW w:w="904" w:type="dxa"/>
              </w:tcPr>
            </w:tcPrChange>
          </w:tcPr>
          <w:p w14:paraId="4DE3B36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2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10DBF9A" w14:textId="3366204E" w:rsidTr="00E651C9">
        <w:trPr>
          <w:ins w:id="825" w:author="admin" w:date="2023-04-27T21:11:00Z"/>
        </w:trPr>
        <w:tc>
          <w:tcPr>
            <w:tcW w:w="621" w:type="dxa"/>
            <w:tcPrChange w:id="826" w:author="admin" w:date="2023-04-27T21:15:00Z">
              <w:tcPr>
                <w:tcW w:w="625" w:type="dxa"/>
              </w:tcPr>
            </w:tcPrChange>
          </w:tcPr>
          <w:p w14:paraId="38494ED8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27" w:author="admin" w:date="2023-04-27T21:11:00Z"/>
                <w:rFonts w:ascii="Times New Roman" w:hAnsi="Times New Roman"/>
                <w:sz w:val="26"/>
                <w:szCs w:val="26"/>
              </w:rPr>
              <w:pPrChange w:id="828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29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6F627BA6" w14:textId="63B22D7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30" w:author="admin" w:date="2023-04-27T21:11:00Z"/>
                <w:rFonts w:ascii="Times New Roman" w:hAnsi="Times New Roman"/>
                <w:sz w:val="26"/>
                <w:szCs w:val="26"/>
              </w:rPr>
            </w:pPr>
            <w:ins w:id="831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Đặt ống nội khí quản</w:t>
              </w:r>
            </w:ins>
          </w:p>
        </w:tc>
        <w:tc>
          <w:tcPr>
            <w:tcW w:w="924" w:type="dxa"/>
            <w:tcPrChange w:id="832" w:author="admin" w:date="2023-04-27T21:15:00Z">
              <w:tcPr>
                <w:tcW w:w="606" w:type="dxa"/>
                <w:gridSpan w:val="2"/>
              </w:tcPr>
            </w:tcPrChange>
          </w:tcPr>
          <w:p w14:paraId="302E7E9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3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34" w:author="admin" w:date="2023-04-27T21:15:00Z">
              <w:tcPr>
                <w:tcW w:w="924" w:type="dxa"/>
              </w:tcPr>
            </w:tcPrChange>
          </w:tcPr>
          <w:p w14:paraId="446B2E3D" w14:textId="19CF1445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3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36" w:author="admin" w:date="2023-04-27T21:15:00Z">
              <w:tcPr>
                <w:tcW w:w="904" w:type="dxa"/>
              </w:tcPr>
            </w:tcPrChange>
          </w:tcPr>
          <w:p w14:paraId="6FF2186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3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8D4F86C" w14:textId="359F90AC" w:rsidTr="00E651C9">
        <w:trPr>
          <w:ins w:id="838" w:author="admin" w:date="2023-04-27T21:11:00Z"/>
        </w:trPr>
        <w:tc>
          <w:tcPr>
            <w:tcW w:w="621" w:type="dxa"/>
            <w:tcPrChange w:id="839" w:author="admin" w:date="2023-04-27T21:15:00Z">
              <w:tcPr>
                <w:tcW w:w="625" w:type="dxa"/>
              </w:tcPr>
            </w:tcPrChange>
          </w:tcPr>
          <w:p w14:paraId="4C2D9886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40" w:author="admin" w:date="2023-04-27T21:11:00Z"/>
                <w:rFonts w:ascii="Times New Roman" w:hAnsi="Times New Roman"/>
                <w:sz w:val="26"/>
                <w:szCs w:val="26"/>
              </w:rPr>
              <w:pPrChange w:id="841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42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0C413536" w14:textId="45863AD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43" w:author="admin" w:date="2023-04-27T21:11:00Z"/>
                <w:rFonts w:ascii="Times New Roman" w:hAnsi="Times New Roman"/>
                <w:sz w:val="26"/>
                <w:szCs w:val="26"/>
              </w:rPr>
            </w:pPr>
            <w:ins w:id="844" w:author="admin" w:date="2023-04-27T21:11:00Z">
              <w:r>
                <w:t>Đặt mặt nạ thanh quản cấp cứu</w:t>
              </w:r>
            </w:ins>
          </w:p>
        </w:tc>
        <w:tc>
          <w:tcPr>
            <w:tcW w:w="924" w:type="dxa"/>
            <w:tcPrChange w:id="845" w:author="admin" w:date="2023-04-27T21:15:00Z">
              <w:tcPr>
                <w:tcW w:w="606" w:type="dxa"/>
                <w:gridSpan w:val="2"/>
              </w:tcPr>
            </w:tcPrChange>
          </w:tcPr>
          <w:p w14:paraId="3CA30BA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4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47" w:author="admin" w:date="2023-04-27T21:15:00Z">
              <w:tcPr>
                <w:tcW w:w="924" w:type="dxa"/>
              </w:tcPr>
            </w:tcPrChange>
          </w:tcPr>
          <w:p w14:paraId="277C42B3" w14:textId="02BA9D3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4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49" w:author="admin" w:date="2023-04-27T21:15:00Z">
              <w:tcPr>
                <w:tcW w:w="904" w:type="dxa"/>
              </w:tcPr>
            </w:tcPrChange>
          </w:tcPr>
          <w:p w14:paraId="457DDB32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50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F085F56" w14:textId="084ED64C" w:rsidTr="00E651C9">
        <w:trPr>
          <w:ins w:id="851" w:author="admin" w:date="2023-04-27T21:11:00Z"/>
        </w:trPr>
        <w:tc>
          <w:tcPr>
            <w:tcW w:w="621" w:type="dxa"/>
            <w:tcPrChange w:id="852" w:author="admin" w:date="2023-04-27T21:15:00Z">
              <w:tcPr>
                <w:tcW w:w="625" w:type="dxa"/>
              </w:tcPr>
            </w:tcPrChange>
          </w:tcPr>
          <w:p w14:paraId="3A084860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53" w:author="admin" w:date="2023-04-27T21:11:00Z"/>
                <w:rFonts w:ascii="Times New Roman" w:hAnsi="Times New Roman"/>
                <w:sz w:val="26"/>
                <w:szCs w:val="26"/>
              </w:rPr>
              <w:pPrChange w:id="854" w:author="admin" w:date="2023-04-27T21:12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55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6ACD56DA" w14:textId="498C2E6F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56" w:author="admin" w:date="2023-04-27T21:11:00Z"/>
                <w:rFonts w:ascii="Times New Roman" w:hAnsi="Times New Roman"/>
                <w:sz w:val="26"/>
                <w:szCs w:val="26"/>
              </w:rPr>
            </w:pPr>
            <w:ins w:id="857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Mở khí quản cấp cứu</w:t>
              </w:r>
            </w:ins>
          </w:p>
        </w:tc>
        <w:tc>
          <w:tcPr>
            <w:tcW w:w="924" w:type="dxa"/>
            <w:tcPrChange w:id="858" w:author="admin" w:date="2023-04-27T21:15:00Z">
              <w:tcPr>
                <w:tcW w:w="606" w:type="dxa"/>
                <w:gridSpan w:val="2"/>
              </w:tcPr>
            </w:tcPrChange>
          </w:tcPr>
          <w:p w14:paraId="6289CA1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5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60" w:author="admin" w:date="2023-04-27T21:15:00Z">
              <w:tcPr>
                <w:tcW w:w="924" w:type="dxa"/>
              </w:tcPr>
            </w:tcPrChange>
          </w:tcPr>
          <w:p w14:paraId="7D4B38AC" w14:textId="5602872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6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62" w:author="admin" w:date="2023-04-27T21:15:00Z">
              <w:tcPr>
                <w:tcW w:w="904" w:type="dxa"/>
              </w:tcPr>
            </w:tcPrChange>
          </w:tcPr>
          <w:p w14:paraId="537FDFE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63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454C7385" w14:textId="6BBC6C0A" w:rsidTr="00E651C9">
        <w:trPr>
          <w:ins w:id="864" w:author="admin" w:date="2023-04-27T21:11:00Z"/>
        </w:trPr>
        <w:tc>
          <w:tcPr>
            <w:tcW w:w="621" w:type="dxa"/>
            <w:tcPrChange w:id="865" w:author="admin" w:date="2023-04-27T21:15:00Z">
              <w:tcPr>
                <w:tcW w:w="625" w:type="dxa"/>
              </w:tcPr>
            </w:tcPrChange>
          </w:tcPr>
          <w:p w14:paraId="17911589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66" w:author="admin" w:date="2023-04-27T21:11:00Z"/>
                <w:rFonts w:ascii="Times New Roman" w:hAnsi="Times New Roman"/>
                <w:sz w:val="26"/>
                <w:szCs w:val="26"/>
              </w:rPr>
              <w:pPrChange w:id="867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68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33F3EFBA" w14:textId="21DE3A7C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69" w:author="admin" w:date="2023-04-27T21:11:00Z"/>
                <w:rFonts w:ascii="Times New Roman" w:hAnsi="Times New Roman"/>
                <w:sz w:val="26"/>
                <w:szCs w:val="26"/>
              </w:rPr>
            </w:pPr>
            <w:ins w:id="870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Mở khí quản qua màng nhẫn giáp</w:t>
              </w:r>
            </w:ins>
          </w:p>
        </w:tc>
        <w:tc>
          <w:tcPr>
            <w:tcW w:w="924" w:type="dxa"/>
            <w:tcPrChange w:id="871" w:author="admin" w:date="2023-04-27T21:15:00Z">
              <w:tcPr>
                <w:tcW w:w="606" w:type="dxa"/>
                <w:gridSpan w:val="2"/>
              </w:tcPr>
            </w:tcPrChange>
          </w:tcPr>
          <w:p w14:paraId="30408CEF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7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73" w:author="admin" w:date="2023-04-27T21:15:00Z">
              <w:tcPr>
                <w:tcW w:w="924" w:type="dxa"/>
              </w:tcPr>
            </w:tcPrChange>
          </w:tcPr>
          <w:p w14:paraId="6F3E2B53" w14:textId="5B1A35DC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7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75" w:author="admin" w:date="2023-04-27T21:15:00Z">
              <w:tcPr>
                <w:tcW w:w="904" w:type="dxa"/>
              </w:tcPr>
            </w:tcPrChange>
          </w:tcPr>
          <w:p w14:paraId="3689A967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76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71728429" w14:textId="5A34B24D" w:rsidTr="00E651C9">
        <w:trPr>
          <w:ins w:id="877" w:author="admin" w:date="2023-04-27T21:11:00Z"/>
        </w:trPr>
        <w:tc>
          <w:tcPr>
            <w:tcW w:w="621" w:type="dxa"/>
            <w:tcPrChange w:id="878" w:author="admin" w:date="2023-04-27T21:15:00Z">
              <w:tcPr>
                <w:tcW w:w="625" w:type="dxa"/>
              </w:tcPr>
            </w:tcPrChange>
          </w:tcPr>
          <w:p w14:paraId="3370358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79" w:author="admin" w:date="2023-04-27T21:11:00Z"/>
                <w:rFonts w:ascii="Times New Roman" w:hAnsi="Times New Roman"/>
                <w:sz w:val="26"/>
                <w:szCs w:val="26"/>
              </w:rPr>
              <w:pPrChange w:id="880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881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72C33311" w14:textId="65765893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82" w:author="admin" w:date="2023-04-27T21:11:00Z"/>
                <w:rFonts w:ascii="Times New Roman" w:hAnsi="Times New Roman"/>
                <w:sz w:val="26"/>
                <w:szCs w:val="26"/>
              </w:rPr>
            </w:pPr>
            <w:ins w:id="883" w:author="admin" w:date="2023-04-27T21:11:00Z">
              <w:r w:rsidRPr="00926B7A">
                <w:rPr>
                  <w:rFonts w:ascii="Times New Roman" w:hAnsi="Times New Roman"/>
                  <w:sz w:val="26"/>
                  <w:szCs w:val="26"/>
                </w:rPr>
                <w:t>Chọc hút dịch – khí màng phổi bằng kim hay catheter</w:t>
              </w:r>
            </w:ins>
          </w:p>
        </w:tc>
        <w:tc>
          <w:tcPr>
            <w:tcW w:w="924" w:type="dxa"/>
            <w:tcPrChange w:id="884" w:author="admin" w:date="2023-04-27T21:15:00Z">
              <w:tcPr>
                <w:tcW w:w="606" w:type="dxa"/>
                <w:gridSpan w:val="2"/>
              </w:tcPr>
            </w:tcPrChange>
          </w:tcPr>
          <w:p w14:paraId="458B130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8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86" w:author="admin" w:date="2023-04-27T21:15:00Z">
              <w:tcPr>
                <w:tcW w:w="924" w:type="dxa"/>
              </w:tcPr>
            </w:tcPrChange>
          </w:tcPr>
          <w:p w14:paraId="20F89F91" w14:textId="376B88E9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8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888" w:author="admin" w:date="2023-04-27T21:15:00Z">
              <w:tcPr>
                <w:tcW w:w="904" w:type="dxa"/>
              </w:tcPr>
            </w:tcPrChange>
          </w:tcPr>
          <w:p w14:paraId="32A924A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89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79883799" w14:textId="1DF06ECB" w:rsidTr="00E651C9">
        <w:trPr>
          <w:ins w:id="890" w:author="admin" w:date="2023-04-27T21:11:00Z"/>
        </w:trPr>
        <w:tc>
          <w:tcPr>
            <w:tcW w:w="621" w:type="dxa"/>
            <w:tcPrChange w:id="891" w:author="admin" w:date="2023-04-27T21:15:00Z">
              <w:tcPr>
                <w:tcW w:w="625" w:type="dxa"/>
              </w:tcPr>
            </w:tcPrChange>
          </w:tcPr>
          <w:p w14:paraId="505A0F52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892" w:author="admin" w:date="2023-04-27T21:11:00Z"/>
                <w:rFonts w:ascii="Times New Roman" w:hAnsi="Times New Roman"/>
                <w:sz w:val="26"/>
                <w:szCs w:val="26"/>
              </w:rPr>
              <w:pPrChange w:id="893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894" w:author="admin" w:date="2023-04-27T21:15:00Z">
              <w:tcPr>
                <w:tcW w:w="7020" w:type="dxa"/>
                <w:gridSpan w:val="3"/>
              </w:tcPr>
            </w:tcPrChange>
          </w:tcPr>
          <w:p w14:paraId="2A0AA744" w14:textId="0830DBB8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95" w:author="admin" w:date="2023-04-27T21:11:00Z"/>
                <w:rFonts w:ascii="Times New Roman" w:hAnsi="Times New Roman"/>
                <w:sz w:val="26"/>
                <w:szCs w:val="26"/>
              </w:rPr>
            </w:pPr>
            <w:ins w:id="896" w:author="admin" w:date="2023-04-27T21:11:00Z">
              <w:r w:rsidRPr="0090688E">
                <w:rPr>
                  <w:rFonts w:ascii="Times New Roman" w:hAnsi="Times New Roman"/>
                  <w:sz w:val="26"/>
                  <w:szCs w:val="26"/>
                </w:rPr>
                <w:t xml:space="preserve">Cố 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>
                <w:rPr>
                  <w:rFonts w:ascii="Times New Roman" w:hAnsi="Times New Roman"/>
                  <w:sz w:val="26"/>
                  <w:szCs w:val="26"/>
                </w:rPr>
                <w:t>ịnh lồng ngực do chấn th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ươ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ng gãy x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ươ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ng s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ờn</w:t>
              </w:r>
            </w:ins>
          </w:p>
        </w:tc>
        <w:tc>
          <w:tcPr>
            <w:tcW w:w="924" w:type="dxa"/>
            <w:tcPrChange w:id="897" w:author="admin" w:date="2023-04-27T21:15:00Z">
              <w:tcPr>
                <w:tcW w:w="606" w:type="dxa"/>
                <w:gridSpan w:val="2"/>
              </w:tcPr>
            </w:tcPrChange>
          </w:tcPr>
          <w:p w14:paraId="75BF9372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89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899" w:author="admin" w:date="2023-04-27T21:15:00Z">
              <w:tcPr>
                <w:tcW w:w="924" w:type="dxa"/>
              </w:tcPr>
            </w:tcPrChange>
          </w:tcPr>
          <w:p w14:paraId="5145198C" w14:textId="0364E2B6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0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01" w:author="admin" w:date="2023-04-27T21:15:00Z">
              <w:tcPr>
                <w:tcW w:w="904" w:type="dxa"/>
              </w:tcPr>
            </w:tcPrChange>
          </w:tcPr>
          <w:p w14:paraId="2BD71DD7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02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6A3D3C1" w14:textId="76A08E81" w:rsidTr="00E651C9">
        <w:trPr>
          <w:ins w:id="903" w:author="admin" w:date="2023-04-27T21:11:00Z"/>
        </w:trPr>
        <w:tc>
          <w:tcPr>
            <w:tcW w:w="621" w:type="dxa"/>
            <w:tcPrChange w:id="904" w:author="admin" w:date="2023-04-27T21:15:00Z">
              <w:tcPr>
                <w:tcW w:w="625" w:type="dxa"/>
              </w:tcPr>
            </w:tcPrChange>
          </w:tcPr>
          <w:p w14:paraId="7CF081D5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05" w:author="admin" w:date="2023-04-27T21:11:00Z"/>
                <w:rFonts w:ascii="Times New Roman" w:hAnsi="Times New Roman"/>
                <w:sz w:val="26"/>
                <w:szCs w:val="26"/>
              </w:rPr>
              <w:pPrChange w:id="906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907" w:author="admin" w:date="2023-04-27T21:15:00Z">
              <w:tcPr>
                <w:tcW w:w="7020" w:type="dxa"/>
                <w:gridSpan w:val="3"/>
              </w:tcPr>
            </w:tcPrChange>
          </w:tcPr>
          <w:p w14:paraId="31B1B2EE" w14:textId="5569CCE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08" w:author="admin" w:date="2023-04-27T21:11:00Z"/>
                <w:rFonts w:ascii="Times New Roman" w:hAnsi="Times New Roman"/>
                <w:sz w:val="26"/>
                <w:szCs w:val="26"/>
              </w:rPr>
            </w:pPr>
            <w:ins w:id="909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cơ bản</w:t>
              </w:r>
            </w:ins>
          </w:p>
        </w:tc>
        <w:tc>
          <w:tcPr>
            <w:tcW w:w="924" w:type="dxa"/>
            <w:tcPrChange w:id="910" w:author="admin" w:date="2023-04-27T21:15:00Z">
              <w:tcPr>
                <w:tcW w:w="606" w:type="dxa"/>
                <w:gridSpan w:val="2"/>
              </w:tcPr>
            </w:tcPrChange>
          </w:tcPr>
          <w:p w14:paraId="092A135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1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12" w:author="admin" w:date="2023-04-27T21:15:00Z">
              <w:tcPr>
                <w:tcW w:w="924" w:type="dxa"/>
              </w:tcPr>
            </w:tcPrChange>
          </w:tcPr>
          <w:p w14:paraId="27EF1899" w14:textId="51888203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1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14" w:author="admin" w:date="2023-04-27T21:15:00Z">
              <w:tcPr>
                <w:tcW w:w="904" w:type="dxa"/>
              </w:tcPr>
            </w:tcPrChange>
          </w:tcPr>
          <w:p w14:paraId="0887DD0F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15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1AD2CD0" w14:textId="5F383508" w:rsidTr="00E651C9">
        <w:trPr>
          <w:ins w:id="916" w:author="admin" w:date="2023-04-27T21:11:00Z"/>
        </w:trPr>
        <w:tc>
          <w:tcPr>
            <w:tcW w:w="621" w:type="dxa"/>
            <w:tcPrChange w:id="917" w:author="admin" w:date="2023-04-27T21:15:00Z">
              <w:tcPr>
                <w:tcW w:w="625" w:type="dxa"/>
              </w:tcPr>
            </w:tcPrChange>
          </w:tcPr>
          <w:p w14:paraId="258FD7B2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18" w:author="admin" w:date="2023-04-27T21:11:00Z"/>
                <w:rFonts w:ascii="Times New Roman" w:hAnsi="Times New Roman"/>
                <w:sz w:val="26"/>
                <w:szCs w:val="26"/>
              </w:rPr>
              <w:pPrChange w:id="919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920" w:author="admin" w:date="2023-04-27T21:15:00Z">
              <w:tcPr>
                <w:tcW w:w="7020" w:type="dxa"/>
                <w:gridSpan w:val="3"/>
              </w:tcPr>
            </w:tcPrChange>
          </w:tcPr>
          <w:p w14:paraId="1A52821C" w14:textId="56E78AF2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21" w:author="admin" w:date="2023-04-27T21:11:00Z"/>
                <w:rFonts w:ascii="Times New Roman" w:hAnsi="Times New Roman"/>
                <w:sz w:val="26"/>
                <w:szCs w:val="26"/>
              </w:rPr>
            </w:pPr>
            <w:ins w:id="922" w:author="admin" w:date="2023-04-27T21:11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nâng cao</w:t>
              </w:r>
            </w:ins>
          </w:p>
        </w:tc>
        <w:tc>
          <w:tcPr>
            <w:tcW w:w="924" w:type="dxa"/>
            <w:tcPrChange w:id="923" w:author="admin" w:date="2023-04-27T21:15:00Z">
              <w:tcPr>
                <w:tcW w:w="606" w:type="dxa"/>
                <w:gridSpan w:val="2"/>
              </w:tcPr>
            </w:tcPrChange>
          </w:tcPr>
          <w:p w14:paraId="6A5639B8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2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25" w:author="admin" w:date="2023-04-27T21:15:00Z">
              <w:tcPr>
                <w:tcW w:w="924" w:type="dxa"/>
              </w:tcPr>
            </w:tcPrChange>
          </w:tcPr>
          <w:p w14:paraId="07B3CBF6" w14:textId="2E34403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2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27" w:author="admin" w:date="2023-04-27T21:15:00Z">
              <w:tcPr>
                <w:tcW w:w="904" w:type="dxa"/>
              </w:tcPr>
            </w:tcPrChange>
          </w:tcPr>
          <w:p w14:paraId="0A5750AC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2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280ADA99" w14:textId="52BE8504" w:rsidTr="00E651C9">
        <w:trPr>
          <w:ins w:id="929" w:author="admin" w:date="2023-04-27T21:11:00Z"/>
        </w:trPr>
        <w:tc>
          <w:tcPr>
            <w:tcW w:w="621" w:type="dxa"/>
            <w:tcPrChange w:id="930" w:author="admin" w:date="2023-04-27T21:15:00Z">
              <w:tcPr>
                <w:tcW w:w="625" w:type="dxa"/>
              </w:tcPr>
            </w:tcPrChange>
          </w:tcPr>
          <w:p w14:paraId="2B62E62A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31" w:author="admin" w:date="2023-04-27T21:11:00Z"/>
                <w:rFonts w:ascii="Times New Roman" w:hAnsi="Times New Roman"/>
                <w:sz w:val="26"/>
                <w:szCs w:val="26"/>
              </w:rPr>
              <w:pPrChange w:id="932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933" w:author="admin" w:date="2023-04-27T21:15:00Z">
              <w:tcPr>
                <w:tcW w:w="7020" w:type="dxa"/>
                <w:gridSpan w:val="3"/>
              </w:tcPr>
            </w:tcPrChange>
          </w:tcPr>
          <w:p w14:paraId="0C249069" w14:textId="0BCA4082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34" w:author="admin" w:date="2023-04-27T21:11:00Z"/>
                <w:rFonts w:ascii="Times New Roman" w:hAnsi="Times New Roman"/>
                <w:sz w:val="26"/>
                <w:szCs w:val="26"/>
              </w:rPr>
            </w:pPr>
            <w:ins w:id="935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Thông khí nhân tạo không xâm nhập</w:t>
              </w:r>
            </w:ins>
          </w:p>
        </w:tc>
        <w:tc>
          <w:tcPr>
            <w:tcW w:w="924" w:type="dxa"/>
            <w:tcPrChange w:id="936" w:author="admin" w:date="2023-04-27T21:15:00Z">
              <w:tcPr>
                <w:tcW w:w="606" w:type="dxa"/>
                <w:gridSpan w:val="2"/>
              </w:tcPr>
            </w:tcPrChange>
          </w:tcPr>
          <w:p w14:paraId="71C4B3A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3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38" w:author="admin" w:date="2023-04-27T21:15:00Z">
              <w:tcPr>
                <w:tcW w:w="924" w:type="dxa"/>
              </w:tcPr>
            </w:tcPrChange>
          </w:tcPr>
          <w:p w14:paraId="1C60FAC8" w14:textId="08F147FA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3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40" w:author="admin" w:date="2023-04-27T21:15:00Z">
              <w:tcPr>
                <w:tcW w:w="904" w:type="dxa"/>
              </w:tcPr>
            </w:tcPrChange>
          </w:tcPr>
          <w:p w14:paraId="7201BC92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4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011D206A" w14:textId="47AC303D" w:rsidTr="00E651C9">
        <w:trPr>
          <w:ins w:id="942" w:author="admin" w:date="2023-04-27T21:11:00Z"/>
        </w:trPr>
        <w:tc>
          <w:tcPr>
            <w:tcW w:w="621" w:type="dxa"/>
            <w:tcPrChange w:id="943" w:author="admin" w:date="2023-04-27T21:15:00Z">
              <w:tcPr>
                <w:tcW w:w="625" w:type="dxa"/>
              </w:tcPr>
            </w:tcPrChange>
          </w:tcPr>
          <w:p w14:paraId="1166355C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44" w:author="admin" w:date="2023-04-27T21:11:00Z"/>
                <w:rFonts w:ascii="Times New Roman" w:hAnsi="Times New Roman"/>
                <w:sz w:val="26"/>
                <w:szCs w:val="26"/>
              </w:rPr>
              <w:pPrChange w:id="945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tcPrChange w:id="946" w:author="admin" w:date="2023-04-27T21:15:00Z">
              <w:tcPr>
                <w:tcW w:w="7020" w:type="dxa"/>
                <w:gridSpan w:val="3"/>
              </w:tcPr>
            </w:tcPrChange>
          </w:tcPr>
          <w:p w14:paraId="1919D102" w14:textId="69195F7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47" w:author="admin" w:date="2023-04-27T21:11:00Z"/>
                <w:rFonts w:ascii="Times New Roman" w:hAnsi="Times New Roman"/>
                <w:sz w:val="26"/>
                <w:szCs w:val="26"/>
              </w:rPr>
            </w:pPr>
            <w:ins w:id="948" w:author="admin" w:date="2023-04-27T21:11:00Z">
              <w:r>
                <w:rPr>
                  <w:rFonts w:ascii="Times New Roman" w:hAnsi="Times New Roman"/>
                  <w:sz w:val="26"/>
                  <w:szCs w:val="26"/>
                </w:rPr>
                <w:t>Thông khí nhân tạo xâm nhập</w:t>
              </w:r>
            </w:ins>
          </w:p>
        </w:tc>
        <w:tc>
          <w:tcPr>
            <w:tcW w:w="924" w:type="dxa"/>
            <w:tcPrChange w:id="949" w:author="admin" w:date="2023-04-27T21:15:00Z">
              <w:tcPr>
                <w:tcW w:w="606" w:type="dxa"/>
                <w:gridSpan w:val="2"/>
              </w:tcPr>
            </w:tcPrChange>
          </w:tcPr>
          <w:p w14:paraId="0E73F140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5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51" w:author="admin" w:date="2023-04-27T21:15:00Z">
              <w:tcPr>
                <w:tcW w:w="924" w:type="dxa"/>
              </w:tcPr>
            </w:tcPrChange>
          </w:tcPr>
          <w:p w14:paraId="5CC25222" w14:textId="222C1D21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5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53" w:author="admin" w:date="2023-04-27T21:15:00Z">
              <w:tcPr>
                <w:tcW w:w="904" w:type="dxa"/>
              </w:tcPr>
            </w:tcPrChange>
          </w:tcPr>
          <w:p w14:paraId="33C37019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5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:rsidRPr="00E651C9" w14:paraId="0DE99793" w14:textId="6BB0440C" w:rsidTr="00E651C9">
        <w:trPr>
          <w:ins w:id="955" w:author="admin" w:date="2023-04-27T21:11:00Z"/>
        </w:trPr>
        <w:tc>
          <w:tcPr>
            <w:tcW w:w="621" w:type="dxa"/>
            <w:tcPrChange w:id="956" w:author="admin" w:date="2023-04-27T21:15:00Z">
              <w:tcPr>
                <w:tcW w:w="625" w:type="dxa"/>
              </w:tcPr>
            </w:tcPrChange>
          </w:tcPr>
          <w:p w14:paraId="059F84CD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57" w:author="admin" w:date="2023-04-27T21:11:00Z"/>
                <w:rFonts w:ascii="Times New Roman" w:hAnsi="Times New Roman"/>
                <w:b/>
                <w:sz w:val="26"/>
                <w:szCs w:val="26"/>
                <w:rPrChange w:id="958" w:author="admin" w:date="2023-04-27T21:13:00Z">
                  <w:rPr>
                    <w:ins w:id="959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5670" w:type="dxa"/>
            <w:tcPrChange w:id="960" w:author="admin" w:date="2023-04-27T21:15:00Z">
              <w:tcPr>
                <w:tcW w:w="7020" w:type="dxa"/>
                <w:gridSpan w:val="3"/>
              </w:tcPr>
            </w:tcPrChange>
          </w:tcPr>
          <w:p w14:paraId="53B66890" w14:textId="0D713B52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61" w:author="admin" w:date="2023-04-27T21:11:00Z"/>
                <w:rFonts w:ascii="Times New Roman" w:hAnsi="Times New Roman"/>
                <w:b/>
                <w:sz w:val="26"/>
                <w:szCs w:val="26"/>
                <w:rPrChange w:id="962" w:author="admin" w:date="2023-04-27T21:13:00Z">
                  <w:rPr>
                    <w:ins w:id="963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964" w:author="admin" w:date="2023-04-27T21:11:00Z">
              <w:r w:rsidRPr="00E651C9">
                <w:rPr>
                  <w:rFonts w:ascii="Times New Roman" w:hAnsi="Times New Roman"/>
                  <w:b/>
                  <w:sz w:val="26"/>
                  <w:szCs w:val="26"/>
                  <w:rPrChange w:id="965" w:author="admin" w:date="2023-04-27T21:13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Toàn thân</w:t>
              </w:r>
            </w:ins>
          </w:p>
        </w:tc>
        <w:tc>
          <w:tcPr>
            <w:tcW w:w="924" w:type="dxa"/>
            <w:tcPrChange w:id="966" w:author="admin" w:date="2023-04-27T21:15:00Z">
              <w:tcPr>
                <w:tcW w:w="606" w:type="dxa"/>
                <w:gridSpan w:val="2"/>
              </w:tcPr>
            </w:tcPrChange>
          </w:tcPr>
          <w:p w14:paraId="17D65014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67" w:author="admin" w:date="2023-04-27T21:11:00Z"/>
                <w:rFonts w:ascii="Times New Roman" w:hAnsi="Times New Roman"/>
                <w:b/>
                <w:sz w:val="26"/>
                <w:szCs w:val="26"/>
                <w:rPrChange w:id="968" w:author="admin" w:date="2023-04-27T21:13:00Z">
                  <w:rPr>
                    <w:ins w:id="969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700" w:type="dxa"/>
            <w:tcPrChange w:id="970" w:author="admin" w:date="2023-04-27T21:15:00Z">
              <w:tcPr>
                <w:tcW w:w="924" w:type="dxa"/>
              </w:tcPr>
            </w:tcPrChange>
          </w:tcPr>
          <w:p w14:paraId="28D44901" w14:textId="10FAEE95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71" w:author="admin" w:date="2023-04-27T21:11:00Z"/>
                <w:rFonts w:ascii="Times New Roman" w:hAnsi="Times New Roman"/>
                <w:b/>
                <w:sz w:val="26"/>
                <w:szCs w:val="26"/>
                <w:rPrChange w:id="972" w:author="admin" w:date="2023-04-27T21:13:00Z">
                  <w:rPr>
                    <w:ins w:id="973" w:author="admin" w:date="2023-04-27T21:11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</w:p>
        </w:tc>
        <w:tc>
          <w:tcPr>
            <w:tcW w:w="1260" w:type="dxa"/>
            <w:tcPrChange w:id="974" w:author="admin" w:date="2023-04-27T21:15:00Z">
              <w:tcPr>
                <w:tcW w:w="904" w:type="dxa"/>
              </w:tcPr>
            </w:tcPrChange>
          </w:tcPr>
          <w:p w14:paraId="642F7FCF" w14:textId="77777777" w:rsidR="002E5B9F" w:rsidRPr="00E651C9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75" w:author="admin" w:date="2023-04-27T21:15:00Z"/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E5B9F" w14:paraId="5BE2F181" w14:textId="0D47275B" w:rsidTr="00E651C9">
        <w:trPr>
          <w:ins w:id="976" w:author="admin" w:date="2023-04-27T21:11:00Z"/>
        </w:trPr>
        <w:tc>
          <w:tcPr>
            <w:tcW w:w="621" w:type="dxa"/>
            <w:tcPrChange w:id="977" w:author="admin" w:date="2023-04-27T21:15:00Z">
              <w:tcPr>
                <w:tcW w:w="625" w:type="dxa"/>
              </w:tcPr>
            </w:tcPrChange>
          </w:tcPr>
          <w:p w14:paraId="6843FAAA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78" w:author="admin" w:date="2023-04-27T21:11:00Z"/>
                <w:rFonts w:ascii="Times New Roman" w:hAnsi="Times New Roman"/>
                <w:sz w:val="26"/>
                <w:szCs w:val="26"/>
              </w:rPr>
              <w:pPrChange w:id="979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980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12F42886" w14:textId="4BFD6466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81" w:author="admin" w:date="2023-04-27T21:11:00Z"/>
                <w:rFonts w:ascii="Times New Roman" w:hAnsi="Times New Roman"/>
                <w:sz w:val="26"/>
                <w:szCs w:val="26"/>
              </w:rPr>
            </w:pPr>
            <w:ins w:id="982" w:author="admin" w:date="2023-04-27T21:11:00Z">
              <w:r w:rsidRPr="00EE137B">
                <w:t>Ga rô hoặc b</w:t>
              </w:r>
              <w:r w:rsidRPr="00EE137B">
                <w:rPr>
                  <w:rFonts w:hint="eastAsia"/>
                </w:rPr>
                <w:t>ă</w:t>
              </w:r>
              <w:r w:rsidRPr="00EE137B">
                <w:t>ng ép cầm máu</w:t>
              </w:r>
            </w:ins>
          </w:p>
        </w:tc>
        <w:tc>
          <w:tcPr>
            <w:tcW w:w="924" w:type="dxa"/>
            <w:tcPrChange w:id="983" w:author="admin" w:date="2023-04-27T21:15:00Z">
              <w:tcPr>
                <w:tcW w:w="606" w:type="dxa"/>
                <w:gridSpan w:val="2"/>
              </w:tcPr>
            </w:tcPrChange>
          </w:tcPr>
          <w:p w14:paraId="3BC34B3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84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85" w:author="admin" w:date="2023-04-27T21:15:00Z">
              <w:tcPr>
                <w:tcW w:w="924" w:type="dxa"/>
              </w:tcPr>
            </w:tcPrChange>
          </w:tcPr>
          <w:p w14:paraId="2B08FC21" w14:textId="13CADB19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8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987" w:author="admin" w:date="2023-04-27T21:15:00Z">
              <w:tcPr>
                <w:tcW w:w="904" w:type="dxa"/>
              </w:tcPr>
            </w:tcPrChange>
          </w:tcPr>
          <w:p w14:paraId="7DBD8AE6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88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02056718" w14:textId="6B868646" w:rsidTr="00E651C9">
        <w:trPr>
          <w:ins w:id="989" w:author="admin" w:date="2023-04-27T21:11:00Z"/>
        </w:trPr>
        <w:tc>
          <w:tcPr>
            <w:tcW w:w="621" w:type="dxa"/>
            <w:tcPrChange w:id="990" w:author="admin" w:date="2023-04-27T21:15:00Z">
              <w:tcPr>
                <w:tcW w:w="625" w:type="dxa"/>
              </w:tcPr>
            </w:tcPrChange>
          </w:tcPr>
          <w:p w14:paraId="1C0CB780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991" w:author="admin" w:date="2023-04-27T21:11:00Z"/>
                <w:rFonts w:ascii="Times New Roman" w:hAnsi="Times New Roman"/>
                <w:sz w:val="26"/>
                <w:szCs w:val="26"/>
              </w:rPr>
              <w:pPrChange w:id="992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993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2EE85F00" w14:textId="53016BF4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94" w:author="admin" w:date="2023-04-27T21:11:00Z"/>
                <w:rFonts w:ascii="Times New Roman" w:hAnsi="Times New Roman"/>
                <w:sz w:val="26"/>
                <w:szCs w:val="26"/>
              </w:rPr>
            </w:pPr>
            <w:ins w:id="995" w:author="admin" w:date="2023-04-27T21:11:00Z">
              <w:r w:rsidRPr="00EE137B">
                <w:t>B</w:t>
              </w:r>
              <w:r w:rsidRPr="00EE137B">
                <w:rPr>
                  <w:rFonts w:hint="eastAsia"/>
                </w:rPr>
                <w:t>ă</w:t>
              </w:r>
              <w:r w:rsidRPr="00EE137B">
                <w:t>ng bó vết th</w:t>
              </w:r>
              <w:r w:rsidRPr="00EE137B">
                <w:rPr>
                  <w:rFonts w:hint="eastAsia"/>
                </w:rPr>
                <w:t>ươ</w:t>
              </w:r>
              <w:r w:rsidRPr="00EE137B">
                <w:t>ng</w:t>
              </w:r>
            </w:ins>
          </w:p>
        </w:tc>
        <w:tc>
          <w:tcPr>
            <w:tcW w:w="924" w:type="dxa"/>
            <w:tcPrChange w:id="996" w:author="admin" w:date="2023-04-27T21:15:00Z">
              <w:tcPr>
                <w:tcW w:w="606" w:type="dxa"/>
                <w:gridSpan w:val="2"/>
              </w:tcPr>
            </w:tcPrChange>
          </w:tcPr>
          <w:p w14:paraId="23915101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97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998" w:author="admin" w:date="2023-04-27T21:15:00Z">
              <w:tcPr>
                <w:tcW w:w="924" w:type="dxa"/>
              </w:tcPr>
            </w:tcPrChange>
          </w:tcPr>
          <w:p w14:paraId="27FAAEF9" w14:textId="4E2928BD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99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1000" w:author="admin" w:date="2023-04-27T21:15:00Z">
              <w:tcPr>
                <w:tcW w:w="904" w:type="dxa"/>
              </w:tcPr>
            </w:tcPrChange>
          </w:tcPr>
          <w:p w14:paraId="22DA1ADA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01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33317AAD" w14:textId="2444D492" w:rsidTr="00E651C9">
        <w:trPr>
          <w:ins w:id="1002" w:author="admin" w:date="2023-04-27T21:11:00Z"/>
        </w:trPr>
        <w:tc>
          <w:tcPr>
            <w:tcW w:w="621" w:type="dxa"/>
            <w:tcPrChange w:id="1003" w:author="admin" w:date="2023-04-27T21:15:00Z">
              <w:tcPr>
                <w:tcW w:w="625" w:type="dxa"/>
              </w:tcPr>
            </w:tcPrChange>
          </w:tcPr>
          <w:p w14:paraId="7C74D1F4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1004" w:author="admin" w:date="2023-04-27T21:11:00Z"/>
                <w:rFonts w:ascii="Times New Roman" w:hAnsi="Times New Roman"/>
                <w:sz w:val="26"/>
                <w:szCs w:val="26"/>
              </w:rPr>
              <w:pPrChange w:id="1005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1006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28A783C4" w14:textId="789753BE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07" w:author="admin" w:date="2023-04-27T21:11:00Z"/>
                <w:rFonts w:ascii="Times New Roman" w:hAnsi="Times New Roman"/>
                <w:sz w:val="26"/>
                <w:szCs w:val="26"/>
              </w:rPr>
            </w:pPr>
            <w:ins w:id="1008" w:author="admin" w:date="2023-04-27T21:11:00Z">
              <w:r w:rsidRPr="00EE137B">
                <w:t xml:space="preserve">Cố </w:t>
              </w:r>
              <w:r w:rsidRPr="00EE137B">
                <w:rPr>
                  <w:rFonts w:hint="eastAsia"/>
                </w:rPr>
                <w:t>đ</w:t>
              </w:r>
              <w:r w:rsidRPr="00EE137B">
                <w:t>ịnh tạm thời ng</w:t>
              </w:r>
              <w:r w:rsidRPr="00EE137B">
                <w:rPr>
                  <w:rFonts w:hint="eastAsia"/>
                </w:rPr>
                <w:t>ư</w:t>
              </w:r>
              <w:r w:rsidRPr="00EE137B">
                <w:t>ời bệnh gãy x</w:t>
              </w:r>
              <w:r w:rsidRPr="00EE137B">
                <w:rPr>
                  <w:rFonts w:hint="eastAsia"/>
                </w:rPr>
                <w:t>ươ</w:t>
              </w:r>
              <w:r w:rsidRPr="00EE137B">
                <w:t>ng</w:t>
              </w:r>
            </w:ins>
          </w:p>
        </w:tc>
        <w:tc>
          <w:tcPr>
            <w:tcW w:w="924" w:type="dxa"/>
            <w:tcPrChange w:id="1009" w:author="admin" w:date="2023-04-27T21:15:00Z">
              <w:tcPr>
                <w:tcW w:w="606" w:type="dxa"/>
                <w:gridSpan w:val="2"/>
              </w:tcPr>
            </w:tcPrChange>
          </w:tcPr>
          <w:p w14:paraId="3D76AF1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10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1011" w:author="admin" w:date="2023-04-27T21:15:00Z">
              <w:tcPr>
                <w:tcW w:w="924" w:type="dxa"/>
              </w:tcPr>
            </w:tcPrChange>
          </w:tcPr>
          <w:p w14:paraId="37A0FF02" w14:textId="18DD4A3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12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1013" w:author="admin" w:date="2023-04-27T21:15:00Z">
              <w:tcPr>
                <w:tcW w:w="904" w:type="dxa"/>
              </w:tcPr>
            </w:tcPrChange>
          </w:tcPr>
          <w:p w14:paraId="7F9BA16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14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4DB8049" w14:textId="108CE23D" w:rsidTr="00E651C9">
        <w:trPr>
          <w:ins w:id="1015" w:author="admin" w:date="2023-04-27T21:11:00Z"/>
        </w:trPr>
        <w:tc>
          <w:tcPr>
            <w:tcW w:w="621" w:type="dxa"/>
            <w:tcPrChange w:id="1016" w:author="admin" w:date="2023-04-27T21:15:00Z">
              <w:tcPr>
                <w:tcW w:w="625" w:type="dxa"/>
              </w:tcPr>
            </w:tcPrChange>
          </w:tcPr>
          <w:p w14:paraId="35E5049F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1017" w:author="admin" w:date="2023-04-27T21:11:00Z"/>
                <w:rFonts w:ascii="Times New Roman" w:hAnsi="Times New Roman"/>
                <w:sz w:val="26"/>
                <w:szCs w:val="26"/>
              </w:rPr>
              <w:pPrChange w:id="1018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1019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2DEF0A99" w14:textId="607493A3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20" w:author="admin" w:date="2023-04-27T21:11:00Z"/>
                <w:rFonts w:ascii="Times New Roman" w:hAnsi="Times New Roman"/>
                <w:sz w:val="26"/>
                <w:szCs w:val="26"/>
              </w:rPr>
            </w:pPr>
            <w:ins w:id="1021" w:author="admin" w:date="2023-04-27T21:11:00Z">
              <w:r w:rsidRPr="00EE137B">
                <w:t xml:space="preserve">Cố </w:t>
              </w:r>
              <w:r w:rsidRPr="00EE137B">
                <w:rPr>
                  <w:rFonts w:hint="eastAsia"/>
                </w:rPr>
                <w:t>đ</w:t>
              </w:r>
              <w:r w:rsidRPr="00EE137B">
                <w:t>ịnh cột sống cổ bằng nẹp cứng</w:t>
              </w:r>
            </w:ins>
          </w:p>
        </w:tc>
        <w:tc>
          <w:tcPr>
            <w:tcW w:w="924" w:type="dxa"/>
            <w:tcPrChange w:id="1022" w:author="admin" w:date="2023-04-27T21:15:00Z">
              <w:tcPr>
                <w:tcW w:w="606" w:type="dxa"/>
                <w:gridSpan w:val="2"/>
              </w:tcPr>
            </w:tcPrChange>
          </w:tcPr>
          <w:p w14:paraId="46766A52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23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1024" w:author="admin" w:date="2023-04-27T21:15:00Z">
              <w:tcPr>
                <w:tcW w:w="924" w:type="dxa"/>
              </w:tcPr>
            </w:tcPrChange>
          </w:tcPr>
          <w:p w14:paraId="5175647E" w14:textId="0D274093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25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1026" w:author="admin" w:date="2023-04-27T21:15:00Z">
              <w:tcPr>
                <w:tcW w:w="904" w:type="dxa"/>
              </w:tcPr>
            </w:tcPrChange>
          </w:tcPr>
          <w:p w14:paraId="07CFF995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27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56486044" w14:textId="50A67E2D" w:rsidTr="00E651C9">
        <w:trPr>
          <w:ins w:id="1028" w:author="admin" w:date="2023-04-27T21:11:00Z"/>
        </w:trPr>
        <w:tc>
          <w:tcPr>
            <w:tcW w:w="621" w:type="dxa"/>
            <w:tcPrChange w:id="1029" w:author="admin" w:date="2023-04-27T21:15:00Z">
              <w:tcPr>
                <w:tcW w:w="625" w:type="dxa"/>
              </w:tcPr>
            </w:tcPrChange>
          </w:tcPr>
          <w:p w14:paraId="0383055D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1030" w:author="admin" w:date="2023-04-27T21:11:00Z"/>
                <w:rFonts w:ascii="Times New Roman" w:hAnsi="Times New Roman"/>
                <w:sz w:val="26"/>
                <w:szCs w:val="26"/>
              </w:rPr>
              <w:pPrChange w:id="1031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1032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54716D24" w14:textId="7350B88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33" w:author="admin" w:date="2023-04-27T21:11:00Z"/>
                <w:rFonts w:ascii="Times New Roman" w:hAnsi="Times New Roman"/>
                <w:sz w:val="26"/>
                <w:szCs w:val="26"/>
              </w:rPr>
            </w:pPr>
            <w:ins w:id="1034" w:author="admin" w:date="2023-04-27T21:11:00Z">
              <w:r>
                <w:t>Vận chuyển người bệnh cấp cứu</w:t>
              </w:r>
            </w:ins>
          </w:p>
        </w:tc>
        <w:tc>
          <w:tcPr>
            <w:tcW w:w="924" w:type="dxa"/>
            <w:tcPrChange w:id="1035" w:author="admin" w:date="2023-04-27T21:15:00Z">
              <w:tcPr>
                <w:tcW w:w="606" w:type="dxa"/>
                <w:gridSpan w:val="2"/>
              </w:tcPr>
            </w:tcPrChange>
          </w:tcPr>
          <w:p w14:paraId="1E74EC4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36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1037" w:author="admin" w:date="2023-04-27T21:15:00Z">
              <w:tcPr>
                <w:tcW w:w="924" w:type="dxa"/>
              </w:tcPr>
            </w:tcPrChange>
          </w:tcPr>
          <w:p w14:paraId="534760CB" w14:textId="47D9A45B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38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1039" w:author="admin" w:date="2023-04-27T21:15:00Z">
              <w:tcPr>
                <w:tcW w:w="904" w:type="dxa"/>
              </w:tcPr>
            </w:tcPrChange>
          </w:tcPr>
          <w:p w14:paraId="1E437544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40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  <w:tr w:rsidR="002E5B9F" w14:paraId="613AA8C3" w14:textId="1CF68148" w:rsidTr="00E651C9">
        <w:trPr>
          <w:ins w:id="1041" w:author="admin" w:date="2023-04-27T21:11:00Z"/>
        </w:trPr>
        <w:tc>
          <w:tcPr>
            <w:tcW w:w="621" w:type="dxa"/>
            <w:tcPrChange w:id="1042" w:author="admin" w:date="2023-04-27T21:15:00Z">
              <w:tcPr>
                <w:tcW w:w="625" w:type="dxa"/>
              </w:tcPr>
            </w:tcPrChange>
          </w:tcPr>
          <w:p w14:paraId="5D2015A5" w14:textId="77777777" w:rsidR="002E5B9F" w:rsidRDefault="002E5B9F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rPr>
                <w:ins w:id="1043" w:author="admin" w:date="2023-04-27T21:11:00Z"/>
                <w:rFonts w:ascii="Times New Roman" w:hAnsi="Times New Roman"/>
                <w:sz w:val="26"/>
                <w:szCs w:val="26"/>
              </w:rPr>
              <w:pPrChange w:id="1044" w:author="admin" w:date="2023-04-27T21:13:00Z">
                <w:pPr>
                  <w:pStyle w:val="ListParagraph"/>
                  <w:spacing w:before="60"/>
                  <w:ind w:left="0"/>
                  <w:contextualSpacing w:val="0"/>
                </w:pPr>
              </w:pPrChange>
            </w:pPr>
          </w:p>
        </w:tc>
        <w:tc>
          <w:tcPr>
            <w:tcW w:w="5670" w:type="dxa"/>
            <w:vAlign w:val="center"/>
            <w:tcPrChange w:id="1045" w:author="admin" w:date="2023-04-27T21:15:00Z">
              <w:tcPr>
                <w:tcW w:w="7020" w:type="dxa"/>
                <w:gridSpan w:val="3"/>
                <w:vAlign w:val="center"/>
              </w:tcPr>
            </w:tcPrChange>
          </w:tcPr>
          <w:p w14:paraId="32EB4258" w14:textId="7AC48EA6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46" w:author="admin" w:date="2023-04-27T21:11:00Z"/>
                <w:rFonts w:ascii="Times New Roman" w:hAnsi="Times New Roman"/>
                <w:sz w:val="26"/>
                <w:szCs w:val="26"/>
              </w:rPr>
            </w:pPr>
            <w:ins w:id="1047" w:author="admin" w:date="2023-04-27T21:11:00Z">
              <w:r>
                <w:t>Vận chuyển người bệnh chấn thương cột sống thắt lưng</w:t>
              </w:r>
            </w:ins>
          </w:p>
        </w:tc>
        <w:tc>
          <w:tcPr>
            <w:tcW w:w="924" w:type="dxa"/>
            <w:tcPrChange w:id="1048" w:author="admin" w:date="2023-04-27T21:15:00Z">
              <w:tcPr>
                <w:tcW w:w="606" w:type="dxa"/>
                <w:gridSpan w:val="2"/>
              </w:tcPr>
            </w:tcPrChange>
          </w:tcPr>
          <w:p w14:paraId="065CF6ED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49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0" w:type="dxa"/>
            <w:tcPrChange w:id="1050" w:author="admin" w:date="2023-04-27T21:15:00Z">
              <w:tcPr>
                <w:tcW w:w="924" w:type="dxa"/>
              </w:tcPr>
            </w:tcPrChange>
          </w:tcPr>
          <w:p w14:paraId="05D49F20" w14:textId="069A00DF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51" w:author="admin" w:date="2023-04-27T21:11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PrChange w:id="1052" w:author="admin" w:date="2023-04-27T21:15:00Z">
              <w:tcPr>
                <w:tcW w:w="904" w:type="dxa"/>
              </w:tcPr>
            </w:tcPrChange>
          </w:tcPr>
          <w:p w14:paraId="37CA56E3" w14:textId="77777777" w:rsidR="002E5B9F" w:rsidRDefault="002E5B9F" w:rsidP="002E5B9F">
            <w:pPr>
              <w:pStyle w:val="ListParagraph"/>
              <w:spacing w:before="60"/>
              <w:ind w:left="0"/>
              <w:contextualSpacing w:val="0"/>
              <w:rPr>
                <w:ins w:id="1053" w:author="admin" w:date="2023-04-27T21:15:00Z"/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C842243" w14:textId="4EB438E6" w:rsidR="00700042" w:rsidRPr="000C03FA" w:rsidDel="00E651C9" w:rsidRDefault="00700042">
      <w:pPr>
        <w:pStyle w:val="ListParagraph"/>
        <w:spacing w:before="60"/>
        <w:ind w:left="360"/>
        <w:contextualSpacing w:val="0"/>
        <w:rPr>
          <w:del w:id="1054" w:author="admin" w:date="2023-04-27T21:14:00Z"/>
          <w:rFonts w:ascii="Times New Roman" w:hAnsi="Times New Roman"/>
          <w:sz w:val="26"/>
          <w:szCs w:val="26"/>
        </w:rPr>
        <w:pPrChange w:id="1055" w:author="admin" w:date="2023-04-27T21:11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</w:pPr>
        </w:pPrChange>
      </w:pPr>
    </w:p>
    <w:tbl>
      <w:tblPr>
        <w:tblStyle w:val="TableGrid"/>
        <w:tblW w:w="2034" w:type="dxa"/>
        <w:tblInd w:w="360" w:type="dxa"/>
        <w:tblLook w:val="04A0" w:firstRow="1" w:lastRow="0" w:firstColumn="1" w:lastColumn="0" w:noHBand="0" w:noVBand="1"/>
      </w:tblPr>
      <w:tblGrid>
        <w:gridCol w:w="546"/>
        <w:gridCol w:w="1488"/>
      </w:tblGrid>
      <w:tr w:rsidR="00E651C9" w:rsidRPr="000C03FA" w:rsidDel="00E651C9" w14:paraId="5C3B7311" w14:textId="72B61D32" w:rsidTr="00E651C9">
        <w:trPr>
          <w:del w:id="1056" w:author="admin" w:date="2023-04-27T21:14:00Z"/>
        </w:trPr>
        <w:tc>
          <w:tcPr>
            <w:tcW w:w="546" w:type="dxa"/>
          </w:tcPr>
          <w:p w14:paraId="3118BB1F" w14:textId="230D6F26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57" w:author="admin" w:date="2023-04-27T21:14:00Z"/>
                <w:rFonts w:ascii="Times New Roman" w:hAnsi="Times New Roman"/>
                <w:b/>
                <w:sz w:val="26"/>
                <w:szCs w:val="26"/>
                <w:lang w:val="vi-VN"/>
              </w:rPr>
            </w:pPr>
            <w:del w:id="1058" w:author="admin" w:date="2023-04-27T21:14:00Z">
              <w:r w:rsidRPr="000C03FA" w:rsidDel="00E651C9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Có</w:delText>
              </w:r>
            </w:del>
          </w:p>
        </w:tc>
        <w:tc>
          <w:tcPr>
            <w:tcW w:w="1488" w:type="dxa"/>
          </w:tcPr>
          <w:p w14:paraId="1CCF6AA8" w14:textId="70291276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59" w:author="admin" w:date="2023-04-27T21:14:00Z"/>
                <w:rFonts w:ascii="Times New Roman" w:hAnsi="Times New Roman"/>
                <w:b/>
                <w:sz w:val="26"/>
                <w:szCs w:val="26"/>
              </w:rPr>
            </w:pPr>
            <w:del w:id="1060" w:author="admin" w:date="2023-04-27T21:14:00Z">
              <w:r w:rsidRPr="000C03FA" w:rsidDel="00E651C9">
                <w:rPr>
                  <w:rFonts w:ascii="Times New Roman" w:hAnsi="Times New Roman"/>
                  <w:b/>
                  <w:sz w:val="26"/>
                  <w:szCs w:val="26"/>
                </w:rPr>
                <w:delText>Số lượt (từ 01-15/03/2023)</w:delText>
              </w:r>
            </w:del>
          </w:p>
        </w:tc>
      </w:tr>
      <w:tr w:rsidR="00E651C9" w:rsidRPr="000C03FA" w:rsidDel="00E651C9" w14:paraId="7936899F" w14:textId="758D2748" w:rsidTr="00E651C9">
        <w:trPr>
          <w:del w:id="1061" w:author="admin" w:date="2023-04-27T21:14:00Z"/>
        </w:trPr>
        <w:tc>
          <w:tcPr>
            <w:tcW w:w="546" w:type="dxa"/>
          </w:tcPr>
          <w:p w14:paraId="0518EAA4" w14:textId="4F8AE965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2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27EE3A12" w14:textId="1F28A6A1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3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2FDE3576" w14:textId="6139FBB1" w:rsidTr="00E651C9">
        <w:trPr>
          <w:del w:id="1064" w:author="admin" w:date="2023-04-27T21:14:00Z"/>
        </w:trPr>
        <w:tc>
          <w:tcPr>
            <w:tcW w:w="546" w:type="dxa"/>
          </w:tcPr>
          <w:p w14:paraId="2A52F51A" w14:textId="4328E938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5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4B91B51F" w14:textId="1387F11F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6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5669B240" w14:textId="74E92BB3" w:rsidTr="00E651C9">
        <w:trPr>
          <w:del w:id="1067" w:author="admin" w:date="2023-04-27T21:14:00Z"/>
        </w:trPr>
        <w:tc>
          <w:tcPr>
            <w:tcW w:w="546" w:type="dxa"/>
          </w:tcPr>
          <w:p w14:paraId="20B24F64" w14:textId="08798F71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8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739C8365" w14:textId="3A80A93C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69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2E4C48CB" w14:textId="0B14F4F6" w:rsidTr="00E651C9">
        <w:trPr>
          <w:del w:id="1070" w:author="admin" w:date="2023-04-27T21:14:00Z"/>
        </w:trPr>
        <w:tc>
          <w:tcPr>
            <w:tcW w:w="546" w:type="dxa"/>
          </w:tcPr>
          <w:p w14:paraId="31163A48" w14:textId="303E681E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71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3CC6B64C" w14:textId="652D0490" w:rsidR="00E651C9" w:rsidRPr="000C03FA" w:rsidDel="00E651C9" w:rsidRDefault="00E651C9" w:rsidP="00096E8F">
            <w:pPr>
              <w:pStyle w:val="ListParagraph"/>
              <w:ind w:left="0"/>
              <w:contextualSpacing w:val="0"/>
              <w:rPr>
                <w:del w:id="1072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3CE7FEEB" w14:textId="543BC141" w:rsidTr="00E651C9">
        <w:trPr>
          <w:del w:id="1073" w:author="admin" w:date="2023-04-27T21:14:00Z"/>
        </w:trPr>
        <w:tc>
          <w:tcPr>
            <w:tcW w:w="546" w:type="dxa"/>
          </w:tcPr>
          <w:p w14:paraId="73ABDA5B" w14:textId="3E06436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74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22E4C1B5" w14:textId="1153BB0E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75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45E5E94A" w14:textId="783834D2" w:rsidTr="00E651C9">
        <w:trPr>
          <w:del w:id="1076" w:author="admin" w:date="2023-04-27T21:14:00Z"/>
        </w:trPr>
        <w:tc>
          <w:tcPr>
            <w:tcW w:w="546" w:type="dxa"/>
          </w:tcPr>
          <w:p w14:paraId="05716C80" w14:textId="1371CB29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77" w:author="admin" w:date="2023-04-27T21:14:00Z"/>
                <w:moveFrom w:id="1078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  <w:moveFromRangeStart w:id="1079" w:author="admin" w:date="2023-04-27T20:54:00Z" w:name="move133521274"/>
          </w:p>
        </w:tc>
        <w:tc>
          <w:tcPr>
            <w:tcW w:w="1488" w:type="dxa"/>
          </w:tcPr>
          <w:p w14:paraId="6B5C1030" w14:textId="0F8B90A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80" w:author="admin" w:date="2023-04-27T21:14:00Z"/>
                <w:moveFrom w:id="1081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616987D9" w14:textId="2A0944EB" w:rsidTr="00E651C9">
        <w:trPr>
          <w:del w:id="1082" w:author="admin" w:date="2023-04-27T21:14:00Z"/>
        </w:trPr>
        <w:tc>
          <w:tcPr>
            <w:tcW w:w="546" w:type="dxa"/>
          </w:tcPr>
          <w:p w14:paraId="1BCA65B0" w14:textId="1F4F4F4E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83" w:author="admin" w:date="2023-04-27T21:14:00Z"/>
                <w:moveFrom w:id="1084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3EABD725" w14:textId="40A23648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85" w:author="admin" w:date="2023-04-27T21:14:00Z"/>
                <w:moveFrom w:id="1086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moveFromRangeEnd w:id="1079"/>
      <w:tr w:rsidR="00E651C9" w:rsidRPr="000C03FA" w:rsidDel="00E651C9" w14:paraId="0F84FD37" w14:textId="364B836E" w:rsidTr="00E651C9">
        <w:trPr>
          <w:del w:id="1087" w:author="admin" w:date="2023-04-27T21:14:00Z"/>
        </w:trPr>
        <w:tc>
          <w:tcPr>
            <w:tcW w:w="546" w:type="dxa"/>
          </w:tcPr>
          <w:p w14:paraId="11E8A17D" w14:textId="40A5C044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88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2487F9C0" w14:textId="55519845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89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38C91518" w14:textId="365A6FE9" w:rsidTr="00E651C9">
        <w:trPr>
          <w:del w:id="1090" w:author="admin" w:date="2023-04-27T21:14:00Z"/>
        </w:trPr>
        <w:tc>
          <w:tcPr>
            <w:tcW w:w="546" w:type="dxa"/>
          </w:tcPr>
          <w:p w14:paraId="4D90FC13" w14:textId="09FDF02D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1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4E233C31" w14:textId="6DF3A053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2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5BA0C5EC" w14:textId="2E33515D" w:rsidTr="00E651C9">
        <w:trPr>
          <w:del w:id="1093" w:author="admin" w:date="2023-04-27T21:14:00Z"/>
        </w:trPr>
        <w:tc>
          <w:tcPr>
            <w:tcW w:w="546" w:type="dxa"/>
          </w:tcPr>
          <w:p w14:paraId="03B94205" w14:textId="46841CE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4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75265BE8" w14:textId="5554B868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5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0EDD71C6" w14:textId="75EF9411" w:rsidTr="00E651C9">
        <w:trPr>
          <w:del w:id="1096" w:author="admin" w:date="2023-04-27T21:14:00Z"/>
        </w:trPr>
        <w:tc>
          <w:tcPr>
            <w:tcW w:w="546" w:type="dxa"/>
          </w:tcPr>
          <w:p w14:paraId="7D7907CD" w14:textId="01C51FA0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7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272D45DA" w14:textId="025AF18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098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64C9C40D" w14:textId="7ABC966F" w:rsidTr="00E651C9">
        <w:trPr>
          <w:del w:id="1099" w:author="admin" w:date="2023-04-27T21:14:00Z"/>
        </w:trPr>
        <w:tc>
          <w:tcPr>
            <w:tcW w:w="546" w:type="dxa"/>
          </w:tcPr>
          <w:p w14:paraId="7F4762BF" w14:textId="0310357A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0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70A4291A" w14:textId="1FE04B7C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1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69D5766A" w14:textId="4FF1E600" w:rsidTr="00E651C9">
        <w:trPr>
          <w:del w:id="1102" w:author="admin" w:date="2023-04-27T21:14:00Z"/>
        </w:trPr>
        <w:tc>
          <w:tcPr>
            <w:tcW w:w="546" w:type="dxa"/>
          </w:tcPr>
          <w:p w14:paraId="7E04A625" w14:textId="2FE40E9F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3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1366CD0F" w14:textId="5B11AB9F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4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7E0FC034" w14:textId="06BABF59" w:rsidTr="00E651C9">
        <w:trPr>
          <w:del w:id="1105" w:author="admin" w:date="2023-04-27T21:14:00Z"/>
        </w:trPr>
        <w:tc>
          <w:tcPr>
            <w:tcW w:w="546" w:type="dxa"/>
          </w:tcPr>
          <w:p w14:paraId="60453461" w14:textId="0E1175C7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6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59F7449A" w14:textId="4EE01CB9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7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624D2316" w14:textId="712997A5" w:rsidTr="00E651C9">
        <w:trPr>
          <w:del w:id="1108" w:author="admin" w:date="2023-04-27T21:14:00Z"/>
        </w:trPr>
        <w:tc>
          <w:tcPr>
            <w:tcW w:w="546" w:type="dxa"/>
          </w:tcPr>
          <w:p w14:paraId="27F430F9" w14:textId="454B8084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09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5E078A2F" w14:textId="7C8E10DB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0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30D8CF0F" w14:textId="4CDB50E8" w:rsidTr="00E651C9">
        <w:trPr>
          <w:del w:id="1111" w:author="admin" w:date="2023-04-27T21:14:00Z"/>
        </w:trPr>
        <w:tc>
          <w:tcPr>
            <w:tcW w:w="546" w:type="dxa"/>
          </w:tcPr>
          <w:p w14:paraId="4BB05994" w14:textId="63AB78F8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2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476961C6" w14:textId="444CAED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3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6668F511" w14:textId="1950C6CF" w:rsidTr="00E651C9">
        <w:trPr>
          <w:del w:id="1114" w:author="admin" w:date="2023-04-27T21:14:00Z"/>
        </w:trPr>
        <w:tc>
          <w:tcPr>
            <w:tcW w:w="546" w:type="dxa"/>
          </w:tcPr>
          <w:p w14:paraId="48B99CF7" w14:textId="14BBAAFA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5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13C77890" w14:textId="7E9AF25D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6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771FFA6D" w14:textId="288C5B87" w:rsidTr="00E651C9">
        <w:trPr>
          <w:del w:id="1117" w:author="admin" w:date="2023-04-27T21:14:00Z"/>
        </w:trPr>
        <w:tc>
          <w:tcPr>
            <w:tcW w:w="546" w:type="dxa"/>
          </w:tcPr>
          <w:p w14:paraId="123BF8B3" w14:textId="4AE7B1C4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8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21C0A8FF" w14:textId="359B7961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19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450D4D" w14:paraId="7D02C5D4" w14:textId="471C3552" w:rsidTr="00E651C9">
        <w:trPr>
          <w:del w:id="1120" w:author="admin" w:date="2023-04-27T19:51:00Z"/>
        </w:trPr>
        <w:tc>
          <w:tcPr>
            <w:tcW w:w="546" w:type="dxa"/>
          </w:tcPr>
          <w:p w14:paraId="713EA432" w14:textId="1757F1AD" w:rsidR="00E651C9" w:rsidRPr="000C03FA" w:rsidDel="00450D4D" w:rsidRDefault="00E651C9" w:rsidP="0040501B">
            <w:pPr>
              <w:pStyle w:val="ListParagraph"/>
              <w:ind w:left="0"/>
              <w:contextualSpacing w:val="0"/>
              <w:rPr>
                <w:del w:id="1121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0B2DF453" w14:textId="23DF430E" w:rsidR="00E651C9" w:rsidRPr="000C03FA" w:rsidDel="00450D4D" w:rsidRDefault="00E651C9" w:rsidP="0040501B">
            <w:pPr>
              <w:pStyle w:val="ListParagraph"/>
              <w:ind w:left="0"/>
              <w:contextualSpacing w:val="0"/>
              <w:rPr>
                <w:del w:id="1122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394554E1" w14:textId="65ECFD51" w:rsidTr="00E651C9">
        <w:trPr>
          <w:del w:id="1123" w:author="admin" w:date="2023-04-27T21:14:00Z"/>
        </w:trPr>
        <w:tc>
          <w:tcPr>
            <w:tcW w:w="546" w:type="dxa"/>
          </w:tcPr>
          <w:p w14:paraId="1E3A63A5" w14:textId="2BA002FD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24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410D60BF" w14:textId="349F7F8C" w:rsidR="00E651C9" w:rsidRPr="000C03FA" w:rsidDel="00E651C9" w:rsidRDefault="00E651C9" w:rsidP="0040501B">
            <w:pPr>
              <w:pStyle w:val="ListParagraph"/>
              <w:ind w:left="0"/>
              <w:contextualSpacing w:val="0"/>
              <w:rPr>
                <w:del w:id="1125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450D4D" w14:paraId="5D27026C" w14:textId="4E696F1F" w:rsidTr="00E651C9">
        <w:trPr>
          <w:del w:id="1126" w:author="admin" w:date="2023-04-27T19:51:00Z"/>
        </w:trPr>
        <w:tc>
          <w:tcPr>
            <w:tcW w:w="546" w:type="dxa"/>
          </w:tcPr>
          <w:p w14:paraId="589C379F" w14:textId="0B4770ED" w:rsidR="00E651C9" w:rsidRPr="000C03FA" w:rsidDel="00450D4D" w:rsidRDefault="00E651C9" w:rsidP="00C277BB">
            <w:pPr>
              <w:pStyle w:val="ListParagraph"/>
              <w:ind w:left="0"/>
              <w:contextualSpacing w:val="0"/>
              <w:rPr>
                <w:del w:id="1127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7C0EC1A0" w14:textId="4EC3F3B6" w:rsidR="00E651C9" w:rsidRPr="000C03FA" w:rsidDel="00450D4D" w:rsidRDefault="00E651C9" w:rsidP="00C277BB">
            <w:pPr>
              <w:pStyle w:val="ListParagraph"/>
              <w:ind w:left="0"/>
              <w:contextualSpacing w:val="0"/>
              <w:rPr>
                <w:del w:id="1128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450D4D" w14:paraId="13B0440A" w14:textId="5F9CAE9F" w:rsidTr="00E651C9">
        <w:trPr>
          <w:del w:id="1129" w:author="admin" w:date="2023-04-27T19:51:00Z"/>
        </w:trPr>
        <w:tc>
          <w:tcPr>
            <w:tcW w:w="546" w:type="dxa"/>
          </w:tcPr>
          <w:p w14:paraId="2EA2EC65" w14:textId="7618CC7C" w:rsidR="00E651C9" w:rsidRPr="000C03FA" w:rsidDel="00450D4D" w:rsidRDefault="00E651C9" w:rsidP="00C277BB">
            <w:pPr>
              <w:pStyle w:val="ListParagraph"/>
              <w:ind w:left="0"/>
              <w:contextualSpacing w:val="0"/>
              <w:rPr>
                <w:del w:id="1130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3B53AA12" w14:textId="3069A2F0" w:rsidR="00E651C9" w:rsidRPr="000C03FA" w:rsidDel="00450D4D" w:rsidRDefault="00E651C9" w:rsidP="00C277BB">
            <w:pPr>
              <w:pStyle w:val="ListParagraph"/>
              <w:ind w:left="0"/>
              <w:contextualSpacing w:val="0"/>
              <w:rPr>
                <w:del w:id="1131" w:author="admin" w:date="2023-04-27T19:51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C277BB" w14:paraId="6041B896" w14:textId="744F78CF" w:rsidTr="00E651C9">
        <w:trPr>
          <w:del w:id="1132" w:author="admin" w:date="2023-04-27T20:43:00Z"/>
        </w:trPr>
        <w:tc>
          <w:tcPr>
            <w:tcW w:w="546" w:type="dxa"/>
          </w:tcPr>
          <w:p w14:paraId="29442A58" w14:textId="01C25A8B" w:rsidR="00E651C9" w:rsidRPr="000C03FA" w:rsidDel="00C277BB" w:rsidRDefault="00E651C9" w:rsidP="00C277BB">
            <w:pPr>
              <w:pStyle w:val="ListParagraph"/>
              <w:ind w:left="0"/>
              <w:contextualSpacing w:val="0"/>
              <w:rPr>
                <w:del w:id="1133" w:author="admin" w:date="2023-04-27T20:43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37194A3C" w14:textId="18183900" w:rsidR="00E651C9" w:rsidRPr="000C03FA" w:rsidDel="00C277BB" w:rsidRDefault="00E651C9" w:rsidP="00C277BB">
            <w:pPr>
              <w:pStyle w:val="ListParagraph"/>
              <w:ind w:left="0"/>
              <w:contextualSpacing w:val="0"/>
              <w:rPr>
                <w:del w:id="1134" w:author="admin" w:date="2023-04-27T20:43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450D4D" w14:paraId="3DAA929C" w14:textId="5BFB3617" w:rsidTr="00E651C9">
        <w:trPr>
          <w:del w:id="1135" w:author="admin" w:date="2023-04-27T19:51:00Z"/>
        </w:trPr>
        <w:tc>
          <w:tcPr>
            <w:tcW w:w="546" w:type="dxa"/>
          </w:tcPr>
          <w:p w14:paraId="59423FDA" w14:textId="5620518A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36" w:author="admin" w:date="2023-04-27T19:51:00Z"/>
                <w:rFonts w:ascii="Times New Roman" w:hAnsi="Times New Roman"/>
                <w:sz w:val="26"/>
                <w:szCs w:val="26"/>
                <w:lang w:val="vi-VN"/>
              </w:rPr>
              <w:pPrChange w:id="1137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  <w:moveFromRangeStart w:id="1138" w:author="admin" w:date="2023-04-27T19:51:00Z" w:name="move133517535"/>
          </w:p>
        </w:tc>
        <w:tc>
          <w:tcPr>
            <w:tcW w:w="1488" w:type="dxa"/>
          </w:tcPr>
          <w:p w14:paraId="5D987AC4" w14:textId="30E4FE44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39" w:author="admin" w:date="2023-04-27T19:51:00Z"/>
                <w:rFonts w:ascii="Times New Roman" w:hAnsi="Times New Roman"/>
                <w:sz w:val="26"/>
                <w:szCs w:val="26"/>
                <w:lang w:val="vi-VN"/>
              </w:rPr>
              <w:pPrChange w:id="1140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</w:p>
        </w:tc>
      </w:tr>
      <w:tr w:rsidR="00E651C9" w:rsidRPr="000C03FA" w:rsidDel="00450D4D" w14:paraId="67636D10" w14:textId="48A357B7" w:rsidTr="00E651C9">
        <w:trPr>
          <w:del w:id="1141" w:author="admin" w:date="2023-04-27T19:51:00Z"/>
        </w:trPr>
        <w:tc>
          <w:tcPr>
            <w:tcW w:w="546" w:type="dxa"/>
          </w:tcPr>
          <w:p w14:paraId="6F85338A" w14:textId="5358CEBD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42" w:author="admin" w:date="2023-04-27T19:51:00Z"/>
                <w:rFonts w:ascii="Times New Roman" w:hAnsi="Times New Roman"/>
                <w:sz w:val="26"/>
                <w:szCs w:val="26"/>
                <w:lang w:val="vi-VN"/>
              </w:rPr>
              <w:pPrChange w:id="1143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</w:p>
        </w:tc>
        <w:tc>
          <w:tcPr>
            <w:tcW w:w="1488" w:type="dxa"/>
          </w:tcPr>
          <w:p w14:paraId="641727EC" w14:textId="110003ED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44" w:author="admin" w:date="2023-04-27T19:51:00Z"/>
                <w:rFonts w:ascii="Times New Roman" w:hAnsi="Times New Roman"/>
                <w:sz w:val="26"/>
                <w:szCs w:val="26"/>
                <w:lang w:val="vi-VN"/>
              </w:rPr>
              <w:pPrChange w:id="1145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</w:p>
        </w:tc>
      </w:tr>
      <w:moveFromRangeEnd w:id="1138"/>
      <w:tr w:rsidR="00E651C9" w:rsidRPr="000C03FA" w:rsidDel="00450D4D" w14:paraId="4FE01E11" w14:textId="555B6550" w:rsidTr="00E651C9">
        <w:trPr>
          <w:del w:id="1146" w:author="admin" w:date="2023-04-27T19:52:00Z"/>
        </w:trPr>
        <w:tc>
          <w:tcPr>
            <w:tcW w:w="546" w:type="dxa"/>
          </w:tcPr>
          <w:p w14:paraId="6310C7AA" w14:textId="43BEA278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47" w:author="admin" w:date="2023-04-27T19:52:00Z"/>
                <w:rFonts w:ascii="Times New Roman" w:hAnsi="Times New Roman"/>
                <w:sz w:val="26"/>
                <w:szCs w:val="26"/>
                <w:lang w:val="vi-VN"/>
              </w:rPr>
              <w:pPrChange w:id="1148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</w:p>
        </w:tc>
        <w:tc>
          <w:tcPr>
            <w:tcW w:w="1488" w:type="dxa"/>
          </w:tcPr>
          <w:p w14:paraId="15C8B54E" w14:textId="036BB069" w:rsidR="00E651C9" w:rsidRPr="000C03FA" w:rsidDel="00450D4D" w:rsidRDefault="00E651C9">
            <w:pPr>
              <w:pStyle w:val="ListParagraph"/>
              <w:numPr>
                <w:ilvl w:val="0"/>
                <w:numId w:val="27"/>
              </w:numPr>
              <w:contextualSpacing w:val="0"/>
              <w:jc w:val="right"/>
              <w:rPr>
                <w:del w:id="1149" w:author="admin" w:date="2023-04-27T19:52:00Z"/>
                <w:rFonts w:ascii="Times New Roman" w:hAnsi="Times New Roman"/>
                <w:sz w:val="26"/>
                <w:szCs w:val="26"/>
                <w:lang w:val="vi-VN"/>
              </w:rPr>
              <w:pPrChange w:id="1150" w:author="admin" w:date="2023-04-27T19:53:00Z">
                <w:pPr>
                  <w:pStyle w:val="ListParagraph"/>
                  <w:ind w:left="0"/>
                  <w:contextualSpacing w:val="0"/>
                </w:pPr>
              </w:pPrChange>
            </w:pPr>
          </w:p>
        </w:tc>
      </w:tr>
      <w:tr w:rsidR="00E651C9" w:rsidRPr="000C03FA" w:rsidDel="00E651C9" w14:paraId="65A0A1CF" w14:textId="7936694D" w:rsidTr="00E651C9">
        <w:trPr>
          <w:del w:id="1151" w:author="admin" w:date="2023-04-27T21:14:00Z"/>
        </w:trPr>
        <w:tc>
          <w:tcPr>
            <w:tcW w:w="546" w:type="dxa"/>
          </w:tcPr>
          <w:p w14:paraId="394DA4C3" w14:textId="4FBEF600" w:rsidR="00E651C9" w:rsidRPr="000C03FA" w:rsidDel="00E651C9" w:rsidRDefault="00E651C9" w:rsidP="009A7CF2">
            <w:pPr>
              <w:pStyle w:val="ListParagraph"/>
              <w:ind w:left="0"/>
              <w:contextualSpacing w:val="0"/>
              <w:rPr>
                <w:del w:id="1152" w:author="admin" w:date="2023-04-27T21:14:00Z"/>
                <w:moveTo w:id="1153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  <w:moveToRangeStart w:id="1154" w:author="admin" w:date="2023-04-27T20:54:00Z" w:name="move133521274"/>
          </w:p>
        </w:tc>
        <w:tc>
          <w:tcPr>
            <w:tcW w:w="1488" w:type="dxa"/>
          </w:tcPr>
          <w:p w14:paraId="72B6B091" w14:textId="6BF03537" w:rsidR="00E651C9" w:rsidRPr="000C03FA" w:rsidDel="00E651C9" w:rsidRDefault="00E651C9" w:rsidP="009A7CF2">
            <w:pPr>
              <w:pStyle w:val="ListParagraph"/>
              <w:ind w:left="0"/>
              <w:contextualSpacing w:val="0"/>
              <w:rPr>
                <w:del w:id="1155" w:author="admin" w:date="2023-04-27T21:14:00Z"/>
                <w:moveTo w:id="1156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0B71895C" w14:textId="7A953E12" w:rsidTr="00E651C9">
        <w:trPr>
          <w:del w:id="1157" w:author="admin" w:date="2023-04-27T21:14:00Z"/>
        </w:trPr>
        <w:tc>
          <w:tcPr>
            <w:tcW w:w="546" w:type="dxa"/>
          </w:tcPr>
          <w:p w14:paraId="08BE453F" w14:textId="3772A596" w:rsidR="00E651C9" w:rsidRPr="000C03FA" w:rsidDel="00E651C9" w:rsidRDefault="00E651C9" w:rsidP="009A7CF2">
            <w:pPr>
              <w:pStyle w:val="ListParagraph"/>
              <w:ind w:left="0"/>
              <w:contextualSpacing w:val="0"/>
              <w:rPr>
                <w:del w:id="1158" w:author="admin" w:date="2023-04-27T21:14:00Z"/>
                <w:moveTo w:id="1159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06732C27" w14:textId="444733A6" w:rsidR="00E651C9" w:rsidRPr="000C03FA" w:rsidDel="00E651C9" w:rsidRDefault="00E651C9" w:rsidP="009A7CF2">
            <w:pPr>
              <w:pStyle w:val="ListParagraph"/>
              <w:ind w:left="0"/>
              <w:contextualSpacing w:val="0"/>
              <w:rPr>
                <w:del w:id="1160" w:author="admin" w:date="2023-04-27T21:14:00Z"/>
                <w:moveTo w:id="1161" w:author="admin" w:date="2023-04-27T20:5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moveToRangeEnd w:id="1154"/>
      <w:tr w:rsidR="00E651C9" w:rsidRPr="000C03FA" w:rsidDel="00EE137B" w14:paraId="14AC2E84" w14:textId="3E79F836" w:rsidTr="00E651C9">
        <w:trPr>
          <w:del w:id="1162" w:author="admin" w:date="2023-04-27T20:59:00Z"/>
        </w:trPr>
        <w:tc>
          <w:tcPr>
            <w:tcW w:w="546" w:type="dxa"/>
          </w:tcPr>
          <w:p w14:paraId="2B6C694F" w14:textId="7343A85D" w:rsidR="00E651C9" w:rsidRPr="000C03FA" w:rsidDel="00EE137B" w:rsidRDefault="00E651C9" w:rsidP="00C277BB">
            <w:pPr>
              <w:pStyle w:val="ListParagraph"/>
              <w:ind w:left="0"/>
              <w:contextualSpacing w:val="0"/>
              <w:rPr>
                <w:del w:id="1163" w:author="admin" w:date="2023-04-27T20:59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7910CD98" w14:textId="059EF718" w:rsidR="00E651C9" w:rsidRPr="000C03FA" w:rsidDel="00EE137B" w:rsidRDefault="00E651C9" w:rsidP="00C277BB">
            <w:pPr>
              <w:pStyle w:val="ListParagraph"/>
              <w:ind w:left="0"/>
              <w:contextualSpacing w:val="0"/>
              <w:rPr>
                <w:del w:id="1164" w:author="admin" w:date="2023-04-27T20:59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3AC14321" w14:textId="0C72094D" w:rsidTr="00E651C9">
        <w:trPr>
          <w:del w:id="1165" w:author="admin" w:date="2023-04-27T21:14:00Z"/>
        </w:trPr>
        <w:tc>
          <w:tcPr>
            <w:tcW w:w="546" w:type="dxa"/>
          </w:tcPr>
          <w:p w14:paraId="259CC0DA" w14:textId="4A7B1F6A" w:rsidR="00E651C9" w:rsidRPr="000C03FA" w:rsidDel="00E651C9" w:rsidRDefault="00E651C9" w:rsidP="00C277BB">
            <w:pPr>
              <w:pStyle w:val="ListParagraph"/>
              <w:ind w:left="0"/>
              <w:contextualSpacing w:val="0"/>
              <w:rPr>
                <w:del w:id="1166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099F2E56" w14:textId="4F084CAB" w:rsidR="00E651C9" w:rsidRPr="000C03FA" w:rsidDel="00E651C9" w:rsidRDefault="00E651C9" w:rsidP="00C277BB">
            <w:pPr>
              <w:pStyle w:val="ListParagraph"/>
              <w:ind w:left="0"/>
              <w:contextualSpacing w:val="0"/>
              <w:rPr>
                <w:del w:id="1167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E651C9" w:rsidRPr="000C03FA" w:rsidDel="00E651C9" w14:paraId="040FCDAC" w14:textId="29F0E724" w:rsidTr="00E651C9">
        <w:trPr>
          <w:del w:id="1168" w:author="admin" w:date="2023-04-27T21:14:00Z"/>
        </w:trPr>
        <w:tc>
          <w:tcPr>
            <w:tcW w:w="546" w:type="dxa"/>
          </w:tcPr>
          <w:p w14:paraId="1EA1CA58" w14:textId="0DDB85E6" w:rsidR="00E651C9" w:rsidRPr="000C03FA" w:rsidDel="00E651C9" w:rsidRDefault="00E651C9" w:rsidP="00C277BB">
            <w:pPr>
              <w:pStyle w:val="ListParagraph"/>
              <w:ind w:left="0"/>
              <w:contextualSpacing w:val="0"/>
              <w:rPr>
                <w:del w:id="1169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488" w:type="dxa"/>
          </w:tcPr>
          <w:p w14:paraId="3FDC5E05" w14:textId="39AC8180" w:rsidR="00E651C9" w:rsidRPr="000C03FA" w:rsidDel="00E651C9" w:rsidRDefault="00E651C9" w:rsidP="00C277BB">
            <w:pPr>
              <w:pStyle w:val="ListParagraph"/>
              <w:ind w:left="0"/>
              <w:contextualSpacing w:val="0"/>
              <w:rPr>
                <w:del w:id="1170" w:author="admin" w:date="2023-04-27T21:14:00Z"/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</w:tbl>
    <w:p w14:paraId="6EB3176C" w14:textId="7C95CD12" w:rsidR="00D15AFB" w:rsidRPr="000C03FA" w:rsidRDefault="008A7E4F" w:rsidP="007F3A4F">
      <w:pPr>
        <w:pStyle w:val="ListParagraph"/>
        <w:numPr>
          <w:ilvl w:val="0"/>
          <w:numId w:val="21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Thực hiện làm hồ sơ bệnh án, bàn giao người bệnh (</w:t>
      </w:r>
      <w:r w:rsidR="00D15AFB" w:rsidRPr="000C03FA">
        <w:rPr>
          <w:rFonts w:ascii="Times New Roman" w:hAnsi="Times New Roman"/>
          <w:sz w:val="26"/>
          <w:szCs w:val="26"/>
        </w:rPr>
        <w:t>Kíp cấp cứu</w:t>
      </w:r>
      <w:r w:rsidRPr="000C03FA">
        <w:rPr>
          <w:rFonts w:ascii="Times New Roman" w:hAnsi="Times New Roman"/>
          <w:sz w:val="26"/>
          <w:szCs w:val="26"/>
        </w:rPr>
        <w:t xml:space="preserve"> thực hiện)</w:t>
      </w:r>
      <w:r w:rsidR="00D15AFB" w:rsidRPr="000C03FA">
        <w:rPr>
          <w:rFonts w:ascii="Times New Roman" w:hAnsi="Times New Roman"/>
          <w:sz w:val="26"/>
          <w:szCs w:val="26"/>
        </w:rPr>
        <w:t xml:space="preserve">: </w:t>
      </w:r>
    </w:p>
    <w:p w14:paraId="58CE7F35" w14:textId="77777777" w:rsidR="00D75861" w:rsidRPr="000C03FA" w:rsidRDefault="00D75861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Style w:val="TableGrid"/>
        <w:tblW w:w="9175" w:type="dxa"/>
        <w:tblInd w:w="360" w:type="dxa"/>
        <w:tblLook w:val="04A0" w:firstRow="1" w:lastRow="0" w:firstColumn="1" w:lastColumn="0" w:noHBand="0" w:noVBand="1"/>
      </w:tblPr>
      <w:tblGrid>
        <w:gridCol w:w="713"/>
        <w:gridCol w:w="6302"/>
        <w:gridCol w:w="1080"/>
        <w:gridCol w:w="1080"/>
      </w:tblGrid>
      <w:tr w:rsidR="008742B7" w:rsidRPr="006020E3" w14:paraId="7C3E54E1" w14:textId="77777777" w:rsidTr="00096E8F">
        <w:tc>
          <w:tcPr>
            <w:tcW w:w="713" w:type="dxa"/>
          </w:tcPr>
          <w:p w14:paraId="2471A909" w14:textId="77777777" w:rsidR="008742B7" w:rsidRPr="006020E3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lang w:val="vi-VN"/>
                <w:rPrChange w:id="1171" w:author="admin" w:date="2023-04-27T21:20:00Z">
                  <w:rPr>
                    <w:rFonts w:ascii="Times New Roman" w:hAnsi="Times New Roman"/>
                    <w:sz w:val="26"/>
                    <w:szCs w:val="26"/>
                    <w:lang w:val="vi-VN"/>
                  </w:rPr>
                </w:rPrChange>
              </w:rPr>
            </w:pPr>
            <w:r w:rsidRPr="006020E3">
              <w:rPr>
                <w:rFonts w:ascii="Times New Roman" w:hAnsi="Times New Roman"/>
                <w:b/>
                <w:sz w:val="26"/>
                <w:szCs w:val="26"/>
                <w:lang w:val="vi-VN"/>
                <w:rPrChange w:id="1172" w:author="admin" w:date="2023-04-27T21:20:00Z">
                  <w:rPr>
                    <w:rFonts w:ascii="Times New Roman" w:hAnsi="Times New Roman"/>
                    <w:sz w:val="26"/>
                    <w:szCs w:val="26"/>
                    <w:lang w:val="vi-VN"/>
                  </w:rPr>
                </w:rPrChange>
              </w:rPr>
              <w:t>TT</w:t>
            </w:r>
          </w:p>
        </w:tc>
        <w:tc>
          <w:tcPr>
            <w:tcW w:w="6302" w:type="dxa"/>
          </w:tcPr>
          <w:p w14:paraId="376E80BB" w14:textId="6E3ECDD2" w:rsidR="008742B7" w:rsidRPr="006020E3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rPrChange w:id="1173" w:author="admin" w:date="2023-04-27T21:20:00Z">
                  <w:rPr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r w:rsidRPr="006020E3">
              <w:rPr>
                <w:rFonts w:ascii="Times New Roman" w:hAnsi="Times New Roman"/>
                <w:b/>
                <w:sz w:val="26"/>
                <w:szCs w:val="26"/>
                <w:rPrChange w:id="1174" w:author="admin" w:date="2023-04-27T21:20:00Z">
                  <w:rPr>
                    <w:rFonts w:ascii="Times New Roman" w:hAnsi="Times New Roman"/>
                    <w:sz w:val="26"/>
                    <w:szCs w:val="26"/>
                  </w:rPr>
                </w:rPrChange>
              </w:rPr>
              <w:t xml:space="preserve">Nội dung </w:t>
            </w:r>
            <w:r w:rsidR="008A7E4F" w:rsidRPr="006020E3">
              <w:rPr>
                <w:rFonts w:ascii="Times New Roman" w:hAnsi="Times New Roman"/>
                <w:b/>
                <w:color w:val="111111"/>
                <w:sz w:val="26"/>
                <w:szCs w:val="26"/>
                <w:rPrChange w:id="1175" w:author="admin" w:date="2023-04-27T21:20:00Z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</w:rPrChange>
              </w:rPr>
              <w:t>thực hiện</w:t>
            </w:r>
          </w:p>
        </w:tc>
        <w:tc>
          <w:tcPr>
            <w:tcW w:w="1080" w:type="dxa"/>
          </w:tcPr>
          <w:p w14:paraId="254D6432" w14:textId="77777777" w:rsidR="008742B7" w:rsidRPr="006020E3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lang w:val="vi-VN"/>
                <w:rPrChange w:id="1176" w:author="admin" w:date="2023-04-27T21:20:00Z">
                  <w:rPr>
                    <w:rFonts w:ascii="Times New Roman" w:hAnsi="Times New Roman"/>
                    <w:sz w:val="26"/>
                    <w:szCs w:val="26"/>
                    <w:lang w:val="vi-VN"/>
                  </w:rPr>
                </w:rPrChange>
              </w:rPr>
            </w:pPr>
            <w:r w:rsidRPr="006020E3">
              <w:rPr>
                <w:rFonts w:ascii="Times New Roman" w:hAnsi="Times New Roman"/>
                <w:b/>
                <w:color w:val="111111"/>
                <w:sz w:val="26"/>
                <w:szCs w:val="26"/>
                <w:rPrChange w:id="1177" w:author="admin" w:date="2023-04-27T21:20:00Z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</w:rPrChange>
              </w:rPr>
              <w:t>Có</w:t>
            </w:r>
          </w:p>
        </w:tc>
        <w:tc>
          <w:tcPr>
            <w:tcW w:w="1080" w:type="dxa"/>
          </w:tcPr>
          <w:p w14:paraId="250998F9" w14:textId="52841A2B" w:rsidR="008742B7" w:rsidRPr="006020E3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b/>
                <w:sz w:val="26"/>
                <w:szCs w:val="26"/>
                <w:rPrChange w:id="1178" w:author="admin" w:date="2023-04-27T21:20:00Z">
                  <w:rPr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r w:rsidRPr="006020E3">
              <w:rPr>
                <w:rFonts w:ascii="Times New Roman" w:hAnsi="Times New Roman"/>
                <w:b/>
                <w:sz w:val="26"/>
                <w:szCs w:val="26"/>
                <w:rPrChange w:id="1179" w:author="admin" w:date="2023-04-27T21:20:00Z">
                  <w:rPr>
                    <w:rFonts w:ascii="Times New Roman" w:hAnsi="Times New Roman"/>
                    <w:sz w:val="26"/>
                    <w:szCs w:val="26"/>
                  </w:rPr>
                </w:rPrChange>
              </w:rPr>
              <w:t>Không</w:t>
            </w:r>
          </w:p>
        </w:tc>
      </w:tr>
      <w:tr w:rsidR="008A7E4F" w:rsidRPr="000C03FA" w14:paraId="6F506BAB" w14:textId="77777777" w:rsidTr="00096E8F">
        <w:tc>
          <w:tcPr>
            <w:tcW w:w="713" w:type="dxa"/>
          </w:tcPr>
          <w:p w14:paraId="27F15490" w14:textId="77777777" w:rsidR="008A7E4F" w:rsidRPr="000C03FA" w:rsidRDefault="008A7E4F" w:rsidP="007F3A4F">
            <w:pPr>
              <w:pStyle w:val="ListParagraph"/>
              <w:numPr>
                <w:ilvl w:val="0"/>
                <w:numId w:val="29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7045F140" w14:textId="1FB23B81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Làm hồ sơ bệnh án cho người bệnh</w:t>
            </w:r>
          </w:p>
        </w:tc>
        <w:tc>
          <w:tcPr>
            <w:tcW w:w="1080" w:type="dxa"/>
          </w:tcPr>
          <w:p w14:paraId="46451564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635281F4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D75861" w:rsidRPr="000C03FA" w14:paraId="4113D6D5" w14:textId="77777777" w:rsidTr="00096E8F">
        <w:tc>
          <w:tcPr>
            <w:tcW w:w="713" w:type="dxa"/>
          </w:tcPr>
          <w:p w14:paraId="7A9DFF95" w14:textId="77777777" w:rsidR="00D75861" w:rsidRPr="000C03FA" w:rsidRDefault="00D75861" w:rsidP="007F3A4F">
            <w:pPr>
              <w:pStyle w:val="ListParagraph"/>
              <w:numPr>
                <w:ilvl w:val="0"/>
                <w:numId w:val="29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1A62FEFA" w14:textId="7743D100" w:rsidR="00D75861" w:rsidRPr="000C03FA" w:rsidRDefault="00D75861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Hồ sơ bệnh án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có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 ghi chép diễn biến của ngư­ời bệnh trong quá trình cấp cứu và vận chuyển</w:t>
            </w:r>
          </w:p>
        </w:tc>
        <w:tc>
          <w:tcPr>
            <w:tcW w:w="1080" w:type="dxa"/>
          </w:tcPr>
          <w:p w14:paraId="62DC7C6F" w14:textId="77777777" w:rsidR="00D75861" w:rsidRPr="000C03FA" w:rsidRDefault="00D75861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3F9E9055" w14:textId="77777777" w:rsidR="00D75861" w:rsidRPr="000C03FA" w:rsidRDefault="00D75861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A7E4F" w:rsidRPr="000C03FA" w14:paraId="3A496BC8" w14:textId="77777777" w:rsidTr="00096E8F">
        <w:tc>
          <w:tcPr>
            <w:tcW w:w="713" w:type="dxa"/>
          </w:tcPr>
          <w:p w14:paraId="7B3F6CE3" w14:textId="77777777" w:rsidR="008A7E4F" w:rsidRPr="000C03FA" w:rsidRDefault="008A7E4F" w:rsidP="007F3A4F">
            <w:pPr>
              <w:pStyle w:val="ListParagraph"/>
              <w:numPr>
                <w:ilvl w:val="0"/>
                <w:numId w:val="29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4B4144B7" w14:textId="7660B55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Khi vận chuyển người bệnh, có liên hệ trước với cơ sở y tế đó để chuẩn bị tiếp nhận cấp cứu</w:t>
            </w:r>
          </w:p>
        </w:tc>
        <w:tc>
          <w:tcPr>
            <w:tcW w:w="1080" w:type="dxa"/>
          </w:tcPr>
          <w:p w14:paraId="21F5EAE3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7240C819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A7E4F" w:rsidRPr="000C03FA" w14:paraId="0C0391CC" w14:textId="77777777" w:rsidTr="00096E8F">
        <w:tc>
          <w:tcPr>
            <w:tcW w:w="713" w:type="dxa"/>
          </w:tcPr>
          <w:p w14:paraId="05D62401" w14:textId="77777777" w:rsidR="008A7E4F" w:rsidRPr="000C03FA" w:rsidRDefault="008A7E4F" w:rsidP="007F3A4F">
            <w:pPr>
              <w:pStyle w:val="ListParagraph"/>
              <w:numPr>
                <w:ilvl w:val="0"/>
                <w:numId w:val="29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032FE2C1" w14:textId="4169E04A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Có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Sổ bàn giao người bệnh giữa các bác sỹ bên giao và bên nhận</w:t>
            </w:r>
          </w:p>
        </w:tc>
        <w:tc>
          <w:tcPr>
            <w:tcW w:w="1080" w:type="dxa"/>
          </w:tcPr>
          <w:p w14:paraId="5F1AB5EA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1EC1CDDE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A7E4F" w:rsidRPr="000C03FA" w14:paraId="43CF8CBB" w14:textId="77777777" w:rsidTr="00096E8F">
        <w:tc>
          <w:tcPr>
            <w:tcW w:w="713" w:type="dxa"/>
          </w:tcPr>
          <w:p w14:paraId="7FFCF1E8" w14:textId="77777777" w:rsidR="008A7E4F" w:rsidRPr="000C03FA" w:rsidRDefault="008A7E4F" w:rsidP="007F3A4F">
            <w:pPr>
              <w:pStyle w:val="ListParagraph"/>
              <w:numPr>
                <w:ilvl w:val="0"/>
                <w:numId w:val="29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25D95754" w14:textId="1F0ABAB7" w:rsidR="008A7E4F" w:rsidRPr="000C03FA" w:rsidRDefault="008A7E4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Nội dung bàn giao có đủ thông tin theo quy định</w:t>
            </w:r>
          </w:p>
        </w:tc>
        <w:tc>
          <w:tcPr>
            <w:tcW w:w="1080" w:type="dxa"/>
          </w:tcPr>
          <w:p w14:paraId="1DF809B5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4F993693" w14:textId="77777777" w:rsidR="008A7E4F" w:rsidRPr="000C03FA" w:rsidRDefault="008A7E4F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742B7" w:rsidRPr="000C03FA" w14:paraId="3532D65F" w14:textId="77777777" w:rsidTr="00096E8F">
        <w:tc>
          <w:tcPr>
            <w:tcW w:w="713" w:type="dxa"/>
          </w:tcPr>
          <w:p w14:paraId="19AF2D98" w14:textId="77777777" w:rsidR="008742B7" w:rsidRPr="000C03FA" w:rsidRDefault="008742B7" w:rsidP="007F3A4F">
            <w:pPr>
              <w:pStyle w:val="ListParagraph"/>
              <w:numPr>
                <w:ilvl w:val="0"/>
                <w:numId w:val="30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7074E2AD" w14:textId="12C40655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Tình trạng người bệnh trước khi được cấp cứu ban đầu</w:t>
            </w:r>
          </w:p>
        </w:tc>
        <w:tc>
          <w:tcPr>
            <w:tcW w:w="1080" w:type="dxa"/>
          </w:tcPr>
          <w:p w14:paraId="4F290B78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74A9E7E9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742B7" w:rsidRPr="000C03FA" w14:paraId="3B6DDF73" w14:textId="77777777" w:rsidTr="00096E8F">
        <w:tc>
          <w:tcPr>
            <w:tcW w:w="713" w:type="dxa"/>
          </w:tcPr>
          <w:p w14:paraId="1E9363E0" w14:textId="77777777" w:rsidR="008742B7" w:rsidRPr="000C03FA" w:rsidRDefault="008742B7" w:rsidP="007F3A4F">
            <w:pPr>
              <w:pStyle w:val="ListParagraph"/>
              <w:numPr>
                <w:ilvl w:val="0"/>
                <w:numId w:val="30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176B56AE" w14:textId="01220FC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Tình trạng người bệnh sau khi được cấp cứu ban đầu</w:t>
            </w:r>
          </w:p>
        </w:tc>
        <w:tc>
          <w:tcPr>
            <w:tcW w:w="1080" w:type="dxa"/>
          </w:tcPr>
          <w:p w14:paraId="0BE8FD92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045491E6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742B7" w:rsidRPr="000C03FA" w14:paraId="499281B5" w14:textId="77777777" w:rsidTr="00096E8F">
        <w:tc>
          <w:tcPr>
            <w:tcW w:w="713" w:type="dxa"/>
          </w:tcPr>
          <w:p w14:paraId="7A56D6BF" w14:textId="77777777" w:rsidR="008742B7" w:rsidRPr="000C03FA" w:rsidRDefault="008742B7" w:rsidP="007F3A4F">
            <w:pPr>
              <w:pStyle w:val="ListParagraph"/>
              <w:numPr>
                <w:ilvl w:val="0"/>
                <w:numId w:val="30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</w:tcPr>
          <w:p w14:paraId="70794E3A" w14:textId="3C52601D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Tình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trạng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người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 bệnh lúc bàn giao</w:t>
            </w:r>
          </w:p>
        </w:tc>
        <w:tc>
          <w:tcPr>
            <w:tcW w:w="1080" w:type="dxa"/>
          </w:tcPr>
          <w:p w14:paraId="78BAF630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378377AA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742B7" w:rsidRPr="000C03FA" w14:paraId="3B0B60BE" w14:textId="77777777" w:rsidTr="00096E8F">
        <w:tc>
          <w:tcPr>
            <w:tcW w:w="713" w:type="dxa"/>
          </w:tcPr>
          <w:p w14:paraId="1486EB80" w14:textId="77777777" w:rsidR="008742B7" w:rsidRPr="000C03FA" w:rsidRDefault="008742B7" w:rsidP="007F3A4F">
            <w:pPr>
              <w:pStyle w:val="ListParagraph"/>
              <w:numPr>
                <w:ilvl w:val="0"/>
                <w:numId w:val="30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  <w:vAlign w:val="center"/>
          </w:tcPr>
          <w:p w14:paraId="170552D0" w14:textId="6729AAD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C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ác thuốc đã dùng (tên thuốc, hàm lượng, số lượng, cách dùng)</w:t>
            </w:r>
          </w:p>
        </w:tc>
        <w:tc>
          <w:tcPr>
            <w:tcW w:w="1080" w:type="dxa"/>
          </w:tcPr>
          <w:p w14:paraId="4246A9B6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2BE99524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  <w:tr w:rsidR="008742B7" w:rsidRPr="000C03FA" w14:paraId="5A761567" w14:textId="77777777" w:rsidTr="00096E8F">
        <w:tc>
          <w:tcPr>
            <w:tcW w:w="713" w:type="dxa"/>
          </w:tcPr>
          <w:p w14:paraId="3E8B2A9F" w14:textId="77777777" w:rsidR="008742B7" w:rsidRPr="000C03FA" w:rsidRDefault="008742B7" w:rsidP="007F3A4F">
            <w:pPr>
              <w:pStyle w:val="ListParagraph"/>
              <w:numPr>
                <w:ilvl w:val="0"/>
                <w:numId w:val="30"/>
              </w:numPr>
              <w:spacing w:before="60"/>
              <w:contextualSpacing w:val="0"/>
              <w:jc w:val="right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6302" w:type="dxa"/>
            <w:vAlign w:val="center"/>
          </w:tcPr>
          <w:p w14:paraId="7BEEE82E" w14:textId="2D4BA8E3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C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ác biện pháp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kỹ thuật đã thực hiện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 để cấp cứu người bệnh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</w:p>
        </w:tc>
        <w:tc>
          <w:tcPr>
            <w:tcW w:w="1080" w:type="dxa"/>
          </w:tcPr>
          <w:p w14:paraId="174E256C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  <w:tc>
          <w:tcPr>
            <w:tcW w:w="1080" w:type="dxa"/>
          </w:tcPr>
          <w:p w14:paraId="2BFE6BB0" w14:textId="77777777" w:rsidR="008742B7" w:rsidRPr="000C03FA" w:rsidRDefault="008742B7" w:rsidP="00A3388B">
            <w:pPr>
              <w:pStyle w:val="ListParagraph"/>
              <w:spacing w:before="60"/>
              <w:ind w:left="0"/>
              <w:contextualSpacing w:val="0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</w:tc>
      </w:tr>
    </w:tbl>
    <w:p w14:paraId="77CD4A52" w14:textId="77777777" w:rsidR="00D75861" w:rsidRPr="000C03FA" w:rsidRDefault="00D75861" w:rsidP="007F3A4F">
      <w:pPr>
        <w:pStyle w:val="ListParagraph"/>
        <w:numPr>
          <w:ilvl w:val="0"/>
          <w:numId w:val="21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Trong quá trình thực hiện cấp cứu, có phối hợp với tổ cấp cứu ngoài bệnh viện của các bệnh viện khác trong khu vực khi cần thiết: có/chưa bao giờ</w:t>
      </w:r>
    </w:p>
    <w:p w14:paraId="19A91D9C" w14:textId="77777777" w:rsidR="00D75861" w:rsidRPr="000C03FA" w:rsidRDefault="00D75861" w:rsidP="007F3A4F">
      <w:pPr>
        <w:pStyle w:val="ListParagraph"/>
        <w:numPr>
          <w:ilvl w:val="0"/>
          <w:numId w:val="21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Có thực hiện hướng dẫn, tư vấn cho gia đình người bệnh cách sơ cứu, chăm sóc cho người bệnh trong thời gian chờ xe cấp cứu đến: có, không, ý kiến khác</w:t>
      </w:r>
    </w:p>
    <w:p w14:paraId="389478FF" w14:textId="611E8FCD" w:rsidR="00D15AFB" w:rsidRPr="000C03FA" w:rsidRDefault="00D15AFB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b/>
          <w:bCs/>
          <w:sz w:val="26"/>
          <w:szCs w:val="26"/>
        </w:rPr>
        <w:t xml:space="preserve">III. </w:t>
      </w:r>
      <w:r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>NHÂN LỰC</w:t>
      </w:r>
    </w:p>
    <w:p w14:paraId="32F2B284" w14:textId="56CB9939" w:rsidR="00D15AFB" w:rsidRPr="000C03FA" w:rsidRDefault="00D15AFB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Tổng số nhân lực: </w:t>
      </w:r>
    </w:p>
    <w:p w14:paraId="23B750AA" w14:textId="3CC5B391" w:rsidR="00D15AFB" w:rsidRPr="000C03FA" w:rsidRDefault="00D15AFB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Trong đó: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  <w:tblPrChange w:id="1180" w:author="admin" w:date="2023-04-27T22:21:00Z"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559"/>
        <w:gridCol w:w="2766"/>
        <w:gridCol w:w="990"/>
        <w:gridCol w:w="1092"/>
        <w:gridCol w:w="866"/>
        <w:gridCol w:w="1202"/>
        <w:gridCol w:w="1616"/>
        <w:tblGridChange w:id="1181">
          <w:tblGrid>
            <w:gridCol w:w="559"/>
            <w:gridCol w:w="2766"/>
            <w:gridCol w:w="844"/>
            <w:gridCol w:w="1238"/>
            <w:gridCol w:w="866"/>
            <w:gridCol w:w="1202"/>
            <w:gridCol w:w="1616"/>
          </w:tblGrid>
        </w:tblGridChange>
      </w:tblGrid>
      <w:tr w:rsidR="002E5B9F" w:rsidRPr="002E5B9F" w14:paraId="295BAB2F" w14:textId="3E2B9BA2" w:rsidTr="002E5B9F">
        <w:tc>
          <w:tcPr>
            <w:tcW w:w="559" w:type="dxa"/>
            <w:tcPrChange w:id="1182" w:author="admin" w:date="2023-04-27T22:21:00Z">
              <w:tcPr>
                <w:tcW w:w="559" w:type="dxa"/>
              </w:tcPr>
            </w:tcPrChange>
          </w:tcPr>
          <w:p w14:paraId="31CCD954" w14:textId="1B8372D8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2E5B9F">
              <w:rPr>
                <w:rFonts w:ascii="Times New Roman" w:hAnsi="Times New Roman"/>
                <w:color w:val="111111"/>
                <w:sz w:val="26"/>
                <w:szCs w:val="26"/>
              </w:rPr>
              <w:t>TT</w:t>
            </w:r>
          </w:p>
        </w:tc>
        <w:tc>
          <w:tcPr>
            <w:tcW w:w="2766" w:type="dxa"/>
            <w:tcPrChange w:id="1183" w:author="admin" w:date="2023-04-27T22:21:00Z">
              <w:tcPr>
                <w:tcW w:w="2766" w:type="dxa"/>
              </w:tcPr>
            </w:tcPrChange>
          </w:tcPr>
          <w:p w14:paraId="1ABA3805" w14:textId="48499CBA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2E5B9F">
              <w:rPr>
                <w:rFonts w:ascii="Times New Roman" w:hAnsi="Times New Roman"/>
                <w:color w:val="111111"/>
                <w:sz w:val="26"/>
                <w:szCs w:val="26"/>
              </w:rPr>
              <w:t>Nhân lực</w:t>
            </w:r>
          </w:p>
        </w:tc>
        <w:tc>
          <w:tcPr>
            <w:tcW w:w="990" w:type="dxa"/>
            <w:tcPrChange w:id="1184" w:author="admin" w:date="2023-04-27T22:21:00Z">
              <w:tcPr>
                <w:tcW w:w="844" w:type="dxa"/>
              </w:tcPr>
            </w:tcPrChange>
          </w:tcPr>
          <w:p w14:paraId="7503DCBF" w14:textId="1D1D2285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2E5B9F">
              <w:rPr>
                <w:rFonts w:ascii="Times New Roman" w:hAnsi="Times New Roman"/>
                <w:color w:val="111111"/>
                <w:sz w:val="26"/>
                <w:szCs w:val="26"/>
              </w:rPr>
              <w:t>Số lượng</w:t>
            </w:r>
          </w:p>
        </w:tc>
        <w:tc>
          <w:tcPr>
            <w:tcW w:w="1092" w:type="dxa"/>
            <w:tcPrChange w:id="1185" w:author="admin" w:date="2023-04-27T22:21:00Z">
              <w:tcPr>
                <w:tcW w:w="1238" w:type="dxa"/>
              </w:tcPr>
            </w:tcPrChange>
          </w:tcPr>
          <w:p w14:paraId="30388FC9" w14:textId="41D282E0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1186" w:author="admin" w:date="2023-04-27T22:19:00Z">
              <w:r w:rsidRPr="002E5B9F">
                <w:rPr>
                  <w:rFonts w:ascii="Times New Roman" w:hAnsi="Times New Roman"/>
                  <w:color w:val="111111"/>
                  <w:sz w:val="26"/>
                  <w:szCs w:val="26"/>
                  <w:rPrChange w:id="1187" w:author="admin" w:date="2023-04-27T22:19:00Z">
                    <w:rPr>
                      <w:rFonts w:ascii="Times New Roman" w:hAnsi="Times New Roman"/>
                      <w:color w:val="111111"/>
                      <w:sz w:val="22"/>
                      <w:szCs w:val="22"/>
                    </w:rPr>
                  </w:rPrChange>
                </w:rPr>
                <w:t xml:space="preserve">Chuyên trách </w:t>
              </w:r>
            </w:ins>
            <w:del w:id="1188" w:author="admin" w:date="2023-04-27T22:19:00Z">
              <w:r w:rsidRPr="002E5B9F" w:rsidDel="002663B3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Giới tính (Nam/nữ)</w:delText>
              </w:r>
            </w:del>
          </w:p>
        </w:tc>
        <w:tc>
          <w:tcPr>
            <w:tcW w:w="866" w:type="dxa"/>
            <w:tcPrChange w:id="1189" w:author="admin" w:date="2023-04-27T22:21:00Z">
              <w:tcPr>
                <w:tcW w:w="866" w:type="dxa"/>
              </w:tcPr>
            </w:tcPrChange>
          </w:tcPr>
          <w:p w14:paraId="34BED029" w14:textId="74ABA56F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ins w:id="1190" w:author="admin" w:date="2023-04-27T22:19:00Z">
              <w:r w:rsidRPr="002E5B9F">
                <w:rPr>
                  <w:rFonts w:ascii="Times New Roman" w:hAnsi="Times New Roman"/>
                  <w:color w:val="111111"/>
                  <w:sz w:val="26"/>
                  <w:szCs w:val="26"/>
                  <w:rPrChange w:id="1191" w:author="admin" w:date="2023-04-27T22:19:00Z">
                    <w:rPr>
                      <w:rFonts w:ascii="Times New Roman" w:hAnsi="Times New Roman"/>
                      <w:color w:val="111111"/>
                      <w:sz w:val="22"/>
                      <w:szCs w:val="22"/>
                    </w:rPr>
                  </w:rPrChange>
                </w:rPr>
                <w:t xml:space="preserve">Kiêm nhiệm </w:t>
              </w:r>
            </w:ins>
            <w:del w:id="1192" w:author="admin" w:date="2023-04-27T22:19:00Z">
              <w:r w:rsidRPr="002E5B9F" w:rsidDel="002663B3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Tuổi</w:delText>
              </w:r>
            </w:del>
          </w:p>
        </w:tc>
        <w:tc>
          <w:tcPr>
            <w:tcW w:w="1202" w:type="dxa"/>
            <w:tcPrChange w:id="1193" w:author="admin" w:date="2023-04-27T22:21:00Z">
              <w:tcPr>
                <w:tcW w:w="1202" w:type="dxa"/>
              </w:tcPr>
            </w:tcPrChange>
          </w:tcPr>
          <w:p w14:paraId="6911F30B" w14:textId="1BF07569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2E5B9F">
              <w:rPr>
                <w:rFonts w:ascii="Times New Roman" w:hAnsi="Times New Roman"/>
                <w:color w:val="111111"/>
                <w:sz w:val="26"/>
                <w:szCs w:val="26"/>
              </w:rPr>
              <w:t>Số người được cấp chứng chỉ hành nghề KBCB</w:t>
            </w:r>
          </w:p>
        </w:tc>
        <w:tc>
          <w:tcPr>
            <w:tcW w:w="1616" w:type="dxa"/>
            <w:tcPrChange w:id="1194" w:author="admin" w:date="2023-04-27T22:21:00Z">
              <w:tcPr>
                <w:tcW w:w="1616" w:type="dxa"/>
              </w:tcPr>
            </w:tcPrChange>
          </w:tcPr>
          <w:p w14:paraId="04F0EA5D" w14:textId="70FE5BBA" w:rsidR="002E5B9F" w:rsidRPr="002E5B9F" w:rsidRDefault="002E5B9F" w:rsidP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2E5B9F">
              <w:rPr>
                <w:rFonts w:ascii="Times New Roman" w:hAnsi="Times New Roman"/>
                <w:color w:val="111111"/>
                <w:sz w:val="26"/>
                <w:szCs w:val="26"/>
              </w:rPr>
              <w:t>Số người được cấp giấy chứng nhận đào tạo cấp cứu ngoại viện</w:t>
            </w:r>
          </w:p>
        </w:tc>
      </w:tr>
      <w:tr w:rsidR="002E5B9F" w:rsidRPr="000C03FA" w14:paraId="7455C87D" w14:textId="220C9F98" w:rsidTr="002E5B9F">
        <w:tc>
          <w:tcPr>
            <w:tcW w:w="559" w:type="dxa"/>
            <w:tcPrChange w:id="1195" w:author="admin" w:date="2023-04-27T22:21:00Z">
              <w:tcPr>
                <w:tcW w:w="559" w:type="dxa"/>
              </w:tcPr>
            </w:tcPrChange>
          </w:tcPr>
          <w:p w14:paraId="5106FC37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196" w:author="admin" w:date="2023-04-27T22:21:00Z">
              <w:tcPr>
                <w:tcW w:w="2766" w:type="dxa"/>
              </w:tcPr>
            </w:tcPrChange>
          </w:tcPr>
          <w:p w14:paraId="1406B92D" w14:textId="7D620BBF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BS CK HSCC</w:t>
            </w:r>
          </w:p>
        </w:tc>
        <w:tc>
          <w:tcPr>
            <w:tcW w:w="990" w:type="dxa"/>
            <w:tcPrChange w:id="1197" w:author="admin" w:date="2023-04-27T22:21:00Z">
              <w:tcPr>
                <w:tcW w:w="844" w:type="dxa"/>
              </w:tcPr>
            </w:tcPrChange>
          </w:tcPr>
          <w:p w14:paraId="60FABC1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198" w:author="admin" w:date="2023-04-27T22:21:00Z">
              <w:tcPr>
                <w:tcW w:w="1238" w:type="dxa"/>
              </w:tcPr>
            </w:tcPrChange>
          </w:tcPr>
          <w:p w14:paraId="347FED5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199" w:author="admin" w:date="2023-04-27T22:21:00Z">
              <w:tcPr>
                <w:tcW w:w="866" w:type="dxa"/>
              </w:tcPr>
            </w:tcPrChange>
          </w:tcPr>
          <w:p w14:paraId="3C4FB20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00" w:author="admin" w:date="2023-04-27T22:21:00Z">
              <w:tcPr>
                <w:tcW w:w="1202" w:type="dxa"/>
              </w:tcPr>
            </w:tcPrChange>
          </w:tcPr>
          <w:p w14:paraId="2398C81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01" w:author="admin" w:date="2023-04-27T22:21:00Z">
              <w:tcPr>
                <w:tcW w:w="1616" w:type="dxa"/>
              </w:tcPr>
            </w:tcPrChange>
          </w:tcPr>
          <w:p w14:paraId="0E0F1999" w14:textId="70A5CC3A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44236DD3" w14:textId="6C8643E6" w:rsidTr="002E5B9F">
        <w:tc>
          <w:tcPr>
            <w:tcW w:w="559" w:type="dxa"/>
            <w:tcPrChange w:id="1202" w:author="admin" w:date="2023-04-27T22:21:00Z">
              <w:tcPr>
                <w:tcW w:w="559" w:type="dxa"/>
              </w:tcPr>
            </w:tcPrChange>
          </w:tcPr>
          <w:p w14:paraId="4C49BE9E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03" w:author="admin" w:date="2023-04-27T22:21:00Z">
              <w:tcPr>
                <w:tcW w:w="2766" w:type="dxa"/>
              </w:tcPr>
            </w:tcPrChange>
          </w:tcPr>
          <w:p w14:paraId="44228AB1" w14:textId="489BFC9D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BS CK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n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ội</w:t>
            </w:r>
          </w:p>
        </w:tc>
        <w:tc>
          <w:tcPr>
            <w:tcW w:w="990" w:type="dxa"/>
            <w:tcPrChange w:id="1204" w:author="admin" w:date="2023-04-27T22:21:00Z">
              <w:tcPr>
                <w:tcW w:w="844" w:type="dxa"/>
              </w:tcPr>
            </w:tcPrChange>
          </w:tcPr>
          <w:p w14:paraId="7C2F733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05" w:author="admin" w:date="2023-04-27T22:21:00Z">
              <w:tcPr>
                <w:tcW w:w="1238" w:type="dxa"/>
              </w:tcPr>
            </w:tcPrChange>
          </w:tcPr>
          <w:p w14:paraId="43646A7C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06" w:author="admin" w:date="2023-04-27T22:21:00Z">
              <w:tcPr>
                <w:tcW w:w="866" w:type="dxa"/>
              </w:tcPr>
            </w:tcPrChange>
          </w:tcPr>
          <w:p w14:paraId="0073985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07" w:author="admin" w:date="2023-04-27T22:21:00Z">
              <w:tcPr>
                <w:tcW w:w="1202" w:type="dxa"/>
              </w:tcPr>
            </w:tcPrChange>
          </w:tcPr>
          <w:p w14:paraId="649F9C1E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08" w:author="admin" w:date="2023-04-27T22:21:00Z">
              <w:tcPr>
                <w:tcW w:w="1616" w:type="dxa"/>
              </w:tcPr>
            </w:tcPrChange>
          </w:tcPr>
          <w:p w14:paraId="7E55FEF8" w14:textId="3741712D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2C4695AD" w14:textId="566457B5" w:rsidTr="002E5B9F">
        <w:tc>
          <w:tcPr>
            <w:tcW w:w="559" w:type="dxa"/>
            <w:tcPrChange w:id="1209" w:author="admin" w:date="2023-04-27T22:21:00Z">
              <w:tcPr>
                <w:tcW w:w="559" w:type="dxa"/>
              </w:tcPr>
            </w:tcPrChange>
          </w:tcPr>
          <w:p w14:paraId="39228075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10" w:author="admin" w:date="2023-04-27T22:21:00Z">
              <w:tcPr>
                <w:tcW w:w="2766" w:type="dxa"/>
              </w:tcPr>
            </w:tcPrChange>
          </w:tcPr>
          <w:p w14:paraId="7BA6ED5B" w14:textId="21C4174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BSCK ngoại</w:t>
            </w:r>
          </w:p>
        </w:tc>
        <w:tc>
          <w:tcPr>
            <w:tcW w:w="990" w:type="dxa"/>
            <w:tcPrChange w:id="1211" w:author="admin" w:date="2023-04-27T22:21:00Z">
              <w:tcPr>
                <w:tcW w:w="844" w:type="dxa"/>
              </w:tcPr>
            </w:tcPrChange>
          </w:tcPr>
          <w:p w14:paraId="4DECA8A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12" w:author="admin" w:date="2023-04-27T22:21:00Z">
              <w:tcPr>
                <w:tcW w:w="1238" w:type="dxa"/>
              </w:tcPr>
            </w:tcPrChange>
          </w:tcPr>
          <w:p w14:paraId="0B0E09F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13" w:author="admin" w:date="2023-04-27T22:21:00Z">
              <w:tcPr>
                <w:tcW w:w="866" w:type="dxa"/>
              </w:tcPr>
            </w:tcPrChange>
          </w:tcPr>
          <w:p w14:paraId="3E6C14A6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14" w:author="admin" w:date="2023-04-27T22:21:00Z">
              <w:tcPr>
                <w:tcW w:w="1202" w:type="dxa"/>
              </w:tcPr>
            </w:tcPrChange>
          </w:tcPr>
          <w:p w14:paraId="43A9A2C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15" w:author="admin" w:date="2023-04-27T22:21:00Z">
              <w:tcPr>
                <w:tcW w:w="1616" w:type="dxa"/>
              </w:tcPr>
            </w:tcPrChange>
          </w:tcPr>
          <w:p w14:paraId="34A154FF" w14:textId="5A3523C2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018CC0F" w14:textId="3D73B0EC" w:rsidTr="002E5B9F">
        <w:tc>
          <w:tcPr>
            <w:tcW w:w="559" w:type="dxa"/>
            <w:tcPrChange w:id="1216" w:author="admin" w:date="2023-04-27T22:21:00Z">
              <w:tcPr>
                <w:tcW w:w="559" w:type="dxa"/>
              </w:tcPr>
            </w:tcPrChange>
          </w:tcPr>
          <w:p w14:paraId="6408AAA1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17" w:author="admin" w:date="2023-04-27T22:21:00Z">
              <w:tcPr>
                <w:tcW w:w="2766" w:type="dxa"/>
              </w:tcPr>
            </w:tcPrChange>
          </w:tcPr>
          <w:p w14:paraId="3B86D02F" w14:textId="18624A70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BSCK khác</w:t>
            </w:r>
          </w:p>
        </w:tc>
        <w:tc>
          <w:tcPr>
            <w:tcW w:w="990" w:type="dxa"/>
            <w:tcPrChange w:id="1218" w:author="admin" w:date="2023-04-27T22:21:00Z">
              <w:tcPr>
                <w:tcW w:w="844" w:type="dxa"/>
              </w:tcPr>
            </w:tcPrChange>
          </w:tcPr>
          <w:p w14:paraId="3DED71E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19" w:author="admin" w:date="2023-04-27T22:21:00Z">
              <w:tcPr>
                <w:tcW w:w="1238" w:type="dxa"/>
              </w:tcPr>
            </w:tcPrChange>
          </w:tcPr>
          <w:p w14:paraId="59380BD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20" w:author="admin" w:date="2023-04-27T22:21:00Z">
              <w:tcPr>
                <w:tcW w:w="866" w:type="dxa"/>
              </w:tcPr>
            </w:tcPrChange>
          </w:tcPr>
          <w:p w14:paraId="4C4494A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21" w:author="admin" w:date="2023-04-27T22:21:00Z">
              <w:tcPr>
                <w:tcW w:w="1202" w:type="dxa"/>
              </w:tcPr>
            </w:tcPrChange>
          </w:tcPr>
          <w:p w14:paraId="1E1AAF3D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22" w:author="admin" w:date="2023-04-27T22:21:00Z">
              <w:tcPr>
                <w:tcW w:w="1616" w:type="dxa"/>
              </w:tcPr>
            </w:tcPrChange>
          </w:tcPr>
          <w:p w14:paraId="562B8EF9" w14:textId="5DD70D00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1E09A126" w14:textId="19826783" w:rsidTr="002E5B9F">
        <w:tc>
          <w:tcPr>
            <w:tcW w:w="559" w:type="dxa"/>
            <w:tcPrChange w:id="1223" w:author="admin" w:date="2023-04-27T22:21:00Z">
              <w:tcPr>
                <w:tcW w:w="559" w:type="dxa"/>
              </w:tcPr>
            </w:tcPrChange>
          </w:tcPr>
          <w:p w14:paraId="1DB167EB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24" w:author="admin" w:date="2023-04-27T22:21:00Z">
              <w:tcPr>
                <w:tcW w:w="2766" w:type="dxa"/>
              </w:tcPr>
            </w:tcPrChange>
          </w:tcPr>
          <w:p w14:paraId="39EC7491" w14:textId="7CB61B1E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BSĐK</w:t>
            </w:r>
          </w:p>
        </w:tc>
        <w:tc>
          <w:tcPr>
            <w:tcW w:w="990" w:type="dxa"/>
            <w:tcPrChange w:id="1225" w:author="admin" w:date="2023-04-27T22:21:00Z">
              <w:tcPr>
                <w:tcW w:w="844" w:type="dxa"/>
              </w:tcPr>
            </w:tcPrChange>
          </w:tcPr>
          <w:p w14:paraId="3F40C27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26" w:author="admin" w:date="2023-04-27T22:21:00Z">
              <w:tcPr>
                <w:tcW w:w="1238" w:type="dxa"/>
              </w:tcPr>
            </w:tcPrChange>
          </w:tcPr>
          <w:p w14:paraId="3271C06D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27" w:author="admin" w:date="2023-04-27T22:21:00Z">
              <w:tcPr>
                <w:tcW w:w="866" w:type="dxa"/>
              </w:tcPr>
            </w:tcPrChange>
          </w:tcPr>
          <w:p w14:paraId="6381310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28" w:author="admin" w:date="2023-04-27T22:21:00Z">
              <w:tcPr>
                <w:tcW w:w="1202" w:type="dxa"/>
              </w:tcPr>
            </w:tcPrChange>
          </w:tcPr>
          <w:p w14:paraId="1AC2573F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29" w:author="admin" w:date="2023-04-27T22:21:00Z">
              <w:tcPr>
                <w:tcW w:w="1616" w:type="dxa"/>
              </w:tcPr>
            </w:tcPrChange>
          </w:tcPr>
          <w:p w14:paraId="50EFE3F9" w14:textId="00C182C4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07613794" w14:textId="6B4701E9" w:rsidTr="002E5B9F">
        <w:tc>
          <w:tcPr>
            <w:tcW w:w="559" w:type="dxa"/>
            <w:tcPrChange w:id="1230" w:author="admin" w:date="2023-04-27T22:21:00Z">
              <w:tcPr>
                <w:tcW w:w="559" w:type="dxa"/>
              </w:tcPr>
            </w:tcPrChange>
          </w:tcPr>
          <w:p w14:paraId="45B9A253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31" w:author="admin" w:date="2023-04-27T22:21:00Z">
              <w:tcPr>
                <w:tcW w:w="2766" w:type="dxa"/>
              </w:tcPr>
            </w:tcPrChange>
          </w:tcPr>
          <w:p w14:paraId="7D951441" w14:textId="53CAA9AB" w:rsidR="002E5B9F" w:rsidRPr="000C03FA" w:rsidRDefault="002E5B9F" w:rsidP="00096E8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BS YHDP</w:t>
            </w:r>
          </w:p>
        </w:tc>
        <w:tc>
          <w:tcPr>
            <w:tcW w:w="990" w:type="dxa"/>
            <w:tcPrChange w:id="1232" w:author="admin" w:date="2023-04-27T22:21:00Z">
              <w:tcPr>
                <w:tcW w:w="844" w:type="dxa"/>
              </w:tcPr>
            </w:tcPrChange>
          </w:tcPr>
          <w:p w14:paraId="5B36F41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33" w:author="admin" w:date="2023-04-27T22:21:00Z">
              <w:tcPr>
                <w:tcW w:w="1238" w:type="dxa"/>
              </w:tcPr>
            </w:tcPrChange>
          </w:tcPr>
          <w:p w14:paraId="663F7843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34" w:author="admin" w:date="2023-04-27T22:21:00Z">
              <w:tcPr>
                <w:tcW w:w="866" w:type="dxa"/>
              </w:tcPr>
            </w:tcPrChange>
          </w:tcPr>
          <w:p w14:paraId="17ADAEC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35" w:author="admin" w:date="2023-04-27T22:21:00Z">
              <w:tcPr>
                <w:tcW w:w="1202" w:type="dxa"/>
              </w:tcPr>
            </w:tcPrChange>
          </w:tcPr>
          <w:p w14:paraId="2399959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36" w:author="admin" w:date="2023-04-27T22:21:00Z">
              <w:tcPr>
                <w:tcW w:w="1616" w:type="dxa"/>
              </w:tcPr>
            </w:tcPrChange>
          </w:tcPr>
          <w:p w14:paraId="2BF594FB" w14:textId="2C99CEA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0DE9A62" w14:textId="7C91EFCD" w:rsidTr="002E5B9F">
        <w:tc>
          <w:tcPr>
            <w:tcW w:w="559" w:type="dxa"/>
            <w:tcPrChange w:id="1237" w:author="admin" w:date="2023-04-27T22:21:00Z">
              <w:tcPr>
                <w:tcW w:w="559" w:type="dxa"/>
              </w:tcPr>
            </w:tcPrChange>
          </w:tcPr>
          <w:p w14:paraId="38AA24BA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38" w:author="admin" w:date="2023-04-27T22:21:00Z">
              <w:tcPr>
                <w:tcW w:w="2766" w:type="dxa"/>
              </w:tcPr>
            </w:tcPrChange>
          </w:tcPr>
          <w:p w14:paraId="724FCC6F" w14:textId="283C9950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Y sỹ</w:t>
            </w:r>
          </w:p>
        </w:tc>
        <w:tc>
          <w:tcPr>
            <w:tcW w:w="990" w:type="dxa"/>
            <w:tcPrChange w:id="1239" w:author="admin" w:date="2023-04-27T22:21:00Z">
              <w:tcPr>
                <w:tcW w:w="844" w:type="dxa"/>
              </w:tcPr>
            </w:tcPrChange>
          </w:tcPr>
          <w:p w14:paraId="7A62A87F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40" w:author="admin" w:date="2023-04-27T22:21:00Z">
              <w:tcPr>
                <w:tcW w:w="1238" w:type="dxa"/>
              </w:tcPr>
            </w:tcPrChange>
          </w:tcPr>
          <w:p w14:paraId="35E6F8D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41" w:author="admin" w:date="2023-04-27T22:21:00Z">
              <w:tcPr>
                <w:tcW w:w="866" w:type="dxa"/>
              </w:tcPr>
            </w:tcPrChange>
          </w:tcPr>
          <w:p w14:paraId="75B3D89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42" w:author="admin" w:date="2023-04-27T22:21:00Z">
              <w:tcPr>
                <w:tcW w:w="1202" w:type="dxa"/>
              </w:tcPr>
            </w:tcPrChange>
          </w:tcPr>
          <w:p w14:paraId="285E080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43" w:author="admin" w:date="2023-04-27T22:21:00Z">
              <w:tcPr>
                <w:tcW w:w="1616" w:type="dxa"/>
              </w:tcPr>
            </w:tcPrChange>
          </w:tcPr>
          <w:p w14:paraId="78E413F5" w14:textId="560C13BC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3A385CD5" w14:textId="544C1E6D" w:rsidTr="002E5B9F">
        <w:tc>
          <w:tcPr>
            <w:tcW w:w="559" w:type="dxa"/>
            <w:tcPrChange w:id="1244" w:author="admin" w:date="2023-04-27T22:21:00Z">
              <w:tcPr>
                <w:tcW w:w="559" w:type="dxa"/>
              </w:tcPr>
            </w:tcPrChange>
          </w:tcPr>
          <w:p w14:paraId="6A82438B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45" w:author="admin" w:date="2023-04-27T22:21:00Z">
              <w:tcPr>
                <w:tcW w:w="2766" w:type="dxa"/>
              </w:tcPr>
            </w:tcPrChange>
          </w:tcPr>
          <w:p w14:paraId="22660FAD" w14:textId="1AA9710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Điều dưỡng</w:t>
            </w:r>
          </w:p>
        </w:tc>
        <w:tc>
          <w:tcPr>
            <w:tcW w:w="990" w:type="dxa"/>
            <w:tcPrChange w:id="1246" w:author="admin" w:date="2023-04-27T22:21:00Z">
              <w:tcPr>
                <w:tcW w:w="844" w:type="dxa"/>
              </w:tcPr>
            </w:tcPrChange>
          </w:tcPr>
          <w:p w14:paraId="4074341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47" w:author="admin" w:date="2023-04-27T22:21:00Z">
              <w:tcPr>
                <w:tcW w:w="1238" w:type="dxa"/>
              </w:tcPr>
            </w:tcPrChange>
          </w:tcPr>
          <w:p w14:paraId="44FE504F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48" w:author="admin" w:date="2023-04-27T22:21:00Z">
              <w:tcPr>
                <w:tcW w:w="866" w:type="dxa"/>
              </w:tcPr>
            </w:tcPrChange>
          </w:tcPr>
          <w:p w14:paraId="767F3A3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49" w:author="admin" w:date="2023-04-27T22:21:00Z">
              <w:tcPr>
                <w:tcW w:w="1202" w:type="dxa"/>
              </w:tcPr>
            </w:tcPrChange>
          </w:tcPr>
          <w:p w14:paraId="695D6E3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50" w:author="admin" w:date="2023-04-27T22:21:00Z">
              <w:tcPr>
                <w:tcW w:w="1616" w:type="dxa"/>
              </w:tcPr>
            </w:tcPrChange>
          </w:tcPr>
          <w:p w14:paraId="6B5BC242" w14:textId="3A65AAFD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FE9A1C8" w14:textId="77777777" w:rsidTr="002E5B9F">
        <w:tc>
          <w:tcPr>
            <w:tcW w:w="559" w:type="dxa"/>
            <w:tcPrChange w:id="1251" w:author="admin" w:date="2023-04-27T22:21:00Z">
              <w:tcPr>
                <w:tcW w:w="559" w:type="dxa"/>
              </w:tcPr>
            </w:tcPrChange>
          </w:tcPr>
          <w:p w14:paraId="10071366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52" w:author="admin" w:date="2023-04-27T22:21:00Z">
              <w:tcPr>
                <w:tcW w:w="2766" w:type="dxa"/>
              </w:tcPr>
            </w:tcPrChange>
          </w:tcPr>
          <w:p w14:paraId="7A7FFBA7" w14:textId="018A643F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Kỹ thuật viên</w:t>
            </w:r>
          </w:p>
        </w:tc>
        <w:tc>
          <w:tcPr>
            <w:tcW w:w="990" w:type="dxa"/>
            <w:tcPrChange w:id="1253" w:author="admin" w:date="2023-04-27T22:21:00Z">
              <w:tcPr>
                <w:tcW w:w="844" w:type="dxa"/>
              </w:tcPr>
            </w:tcPrChange>
          </w:tcPr>
          <w:p w14:paraId="1AE6407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54" w:author="admin" w:date="2023-04-27T22:21:00Z">
              <w:tcPr>
                <w:tcW w:w="1238" w:type="dxa"/>
              </w:tcPr>
            </w:tcPrChange>
          </w:tcPr>
          <w:p w14:paraId="0E42CB7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55" w:author="admin" w:date="2023-04-27T22:21:00Z">
              <w:tcPr>
                <w:tcW w:w="866" w:type="dxa"/>
              </w:tcPr>
            </w:tcPrChange>
          </w:tcPr>
          <w:p w14:paraId="49CF217E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56" w:author="admin" w:date="2023-04-27T22:21:00Z">
              <w:tcPr>
                <w:tcW w:w="1202" w:type="dxa"/>
              </w:tcPr>
            </w:tcPrChange>
          </w:tcPr>
          <w:p w14:paraId="63E36EF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57" w:author="admin" w:date="2023-04-27T22:21:00Z">
              <w:tcPr>
                <w:tcW w:w="1616" w:type="dxa"/>
              </w:tcPr>
            </w:tcPrChange>
          </w:tcPr>
          <w:p w14:paraId="3383CE8C" w14:textId="405A510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5C044457" w14:textId="0C1CEC90" w:rsidTr="002E5B9F">
        <w:tc>
          <w:tcPr>
            <w:tcW w:w="559" w:type="dxa"/>
            <w:tcPrChange w:id="1258" w:author="admin" w:date="2023-04-27T22:21:00Z">
              <w:tcPr>
                <w:tcW w:w="559" w:type="dxa"/>
              </w:tcPr>
            </w:tcPrChange>
          </w:tcPr>
          <w:p w14:paraId="67513048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59" w:author="admin" w:date="2023-04-27T22:21:00Z">
              <w:tcPr>
                <w:tcW w:w="2766" w:type="dxa"/>
              </w:tcPr>
            </w:tcPrChange>
          </w:tcPr>
          <w:p w14:paraId="30B62D79" w14:textId="42E093C0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Lái xe</w:t>
            </w:r>
          </w:p>
        </w:tc>
        <w:tc>
          <w:tcPr>
            <w:tcW w:w="990" w:type="dxa"/>
            <w:tcPrChange w:id="1260" w:author="admin" w:date="2023-04-27T22:21:00Z">
              <w:tcPr>
                <w:tcW w:w="844" w:type="dxa"/>
              </w:tcPr>
            </w:tcPrChange>
          </w:tcPr>
          <w:p w14:paraId="57FB4356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61" w:author="admin" w:date="2023-04-27T22:21:00Z">
              <w:tcPr>
                <w:tcW w:w="1238" w:type="dxa"/>
              </w:tcPr>
            </w:tcPrChange>
          </w:tcPr>
          <w:p w14:paraId="5D5325E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62" w:author="admin" w:date="2023-04-27T22:21:00Z">
              <w:tcPr>
                <w:tcW w:w="866" w:type="dxa"/>
              </w:tcPr>
            </w:tcPrChange>
          </w:tcPr>
          <w:p w14:paraId="28265F53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63" w:author="admin" w:date="2023-04-27T22:21:00Z">
              <w:tcPr>
                <w:tcW w:w="1202" w:type="dxa"/>
              </w:tcPr>
            </w:tcPrChange>
          </w:tcPr>
          <w:p w14:paraId="3D36969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64" w:author="admin" w:date="2023-04-27T22:21:00Z">
              <w:tcPr>
                <w:tcW w:w="1616" w:type="dxa"/>
              </w:tcPr>
            </w:tcPrChange>
          </w:tcPr>
          <w:p w14:paraId="59E25C85" w14:textId="272478AF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77571A9" w14:textId="7FAF7BD1" w:rsidTr="002E5B9F">
        <w:tc>
          <w:tcPr>
            <w:tcW w:w="559" w:type="dxa"/>
            <w:tcPrChange w:id="1265" w:author="admin" w:date="2023-04-27T22:21:00Z">
              <w:tcPr>
                <w:tcW w:w="559" w:type="dxa"/>
              </w:tcPr>
            </w:tcPrChange>
          </w:tcPr>
          <w:p w14:paraId="64E6C183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66" w:author="admin" w:date="2023-04-27T22:21:00Z">
              <w:tcPr>
                <w:tcW w:w="2766" w:type="dxa"/>
              </w:tcPr>
            </w:tcPrChange>
          </w:tcPr>
          <w:p w14:paraId="039AB415" w14:textId="05DBD63E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Khác (ghi cụ thể)…</w:t>
            </w:r>
          </w:p>
        </w:tc>
        <w:tc>
          <w:tcPr>
            <w:tcW w:w="990" w:type="dxa"/>
            <w:tcPrChange w:id="1267" w:author="admin" w:date="2023-04-27T22:21:00Z">
              <w:tcPr>
                <w:tcW w:w="844" w:type="dxa"/>
              </w:tcPr>
            </w:tcPrChange>
          </w:tcPr>
          <w:p w14:paraId="60FB35E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68" w:author="admin" w:date="2023-04-27T22:21:00Z">
              <w:tcPr>
                <w:tcW w:w="1238" w:type="dxa"/>
              </w:tcPr>
            </w:tcPrChange>
          </w:tcPr>
          <w:p w14:paraId="205012E6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69" w:author="admin" w:date="2023-04-27T22:21:00Z">
              <w:tcPr>
                <w:tcW w:w="866" w:type="dxa"/>
              </w:tcPr>
            </w:tcPrChange>
          </w:tcPr>
          <w:p w14:paraId="6A7717C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70" w:author="admin" w:date="2023-04-27T22:21:00Z">
              <w:tcPr>
                <w:tcW w:w="1202" w:type="dxa"/>
              </w:tcPr>
            </w:tcPrChange>
          </w:tcPr>
          <w:p w14:paraId="77ED677E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71" w:author="admin" w:date="2023-04-27T22:21:00Z">
              <w:tcPr>
                <w:tcW w:w="1616" w:type="dxa"/>
              </w:tcPr>
            </w:tcPrChange>
          </w:tcPr>
          <w:p w14:paraId="3AF1C092" w14:textId="723BB721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7BE11AF0" w14:textId="21054B4A" w:rsidTr="002E5B9F">
        <w:tc>
          <w:tcPr>
            <w:tcW w:w="559" w:type="dxa"/>
            <w:tcPrChange w:id="1272" w:author="admin" w:date="2023-04-27T22:21:00Z">
              <w:tcPr>
                <w:tcW w:w="559" w:type="dxa"/>
              </w:tcPr>
            </w:tcPrChange>
          </w:tcPr>
          <w:p w14:paraId="2C487021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73" w:author="admin" w:date="2023-04-27T22:21:00Z">
              <w:tcPr>
                <w:tcW w:w="2766" w:type="dxa"/>
              </w:tcPr>
            </w:tcPrChange>
          </w:tcPr>
          <w:p w14:paraId="72025AC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Khác (ghi cụ thể)…</w:t>
            </w:r>
          </w:p>
        </w:tc>
        <w:tc>
          <w:tcPr>
            <w:tcW w:w="990" w:type="dxa"/>
            <w:tcPrChange w:id="1274" w:author="admin" w:date="2023-04-27T22:21:00Z">
              <w:tcPr>
                <w:tcW w:w="844" w:type="dxa"/>
              </w:tcPr>
            </w:tcPrChange>
          </w:tcPr>
          <w:p w14:paraId="5F619EB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75" w:author="admin" w:date="2023-04-27T22:21:00Z">
              <w:tcPr>
                <w:tcW w:w="1238" w:type="dxa"/>
              </w:tcPr>
            </w:tcPrChange>
          </w:tcPr>
          <w:p w14:paraId="3F12E09F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76" w:author="admin" w:date="2023-04-27T22:21:00Z">
              <w:tcPr>
                <w:tcW w:w="866" w:type="dxa"/>
              </w:tcPr>
            </w:tcPrChange>
          </w:tcPr>
          <w:p w14:paraId="5920A1EC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77" w:author="admin" w:date="2023-04-27T22:21:00Z">
              <w:tcPr>
                <w:tcW w:w="1202" w:type="dxa"/>
              </w:tcPr>
            </w:tcPrChange>
          </w:tcPr>
          <w:p w14:paraId="7886E59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78" w:author="admin" w:date="2023-04-27T22:21:00Z">
              <w:tcPr>
                <w:tcW w:w="1616" w:type="dxa"/>
              </w:tcPr>
            </w:tcPrChange>
          </w:tcPr>
          <w:p w14:paraId="523FFD31" w14:textId="69A84C60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2B3C919E" w14:textId="458F7C9A" w:rsidTr="002E5B9F">
        <w:tc>
          <w:tcPr>
            <w:tcW w:w="559" w:type="dxa"/>
            <w:tcPrChange w:id="1279" w:author="admin" w:date="2023-04-27T22:21:00Z">
              <w:tcPr>
                <w:tcW w:w="559" w:type="dxa"/>
              </w:tcPr>
            </w:tcPrChange>
          </w:tcPr>
          <w:p w14:paraId="05D356BD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80" w:author="admin" w:date="2023-04-27T22:21:00Z">
              <w:tcPr>
                <w:tcW w:w="2766" w:type="dxa"/>
              </w:tcPr>
            </w:tcPrChange>
          </w:tcPr>
          <w:p w14:paraId="17B3335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Khác (ghi cụ thể)…</w:t>
            </w:r>
          </w:p>
        </w:tc>
        <w:tc>
          <w:tcPr>
            <w:tcW w:w="990" w:type="dxa"/>
            <w:tcPrChange w:id="1281" w:author="admin" w:date="2023-04-27T22:21:00Z">
              <w:tcPr>
                <w:tcW w:w="844" w:type="dxa"/>
              </w:tcPr>
            </w:tcPrChange>
          </w:tcPr>
          <w:p w14:paraId="50C5E15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82" w:author="admin" w:date="2023-04-27T22:21:00Z">
              <w:tcPr>
                <w:tcW w:w="1238" w:type="dxa"/>
              </w:tcPr>
            </w:tcPrChange>
          </w:tcPr>
          <w:p w14:paraId="52633BD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83" w:author="admin" w:date="2023-04-27T22:21:00Z">
              <w:tcPr>
                <w:tcW w:w="866" w:type="dxa"/>
              </w:tcPr>
            </w:tcPrChange>
          </w:tcPr>
          <w:p w14:paraId="582350D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84" w:author="admin" w:date="2023-04-27T22:21:00Z">
              <w:tcPr>
                <w:tcW w:w="1202" w:type="dxa"/>
              </w:tcPr>
            </w:tcPrChange>
          </w:tcPr>
          <w:p w14:paraId="608BF4E6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85" w:author="admin" w:date="2023-04-27T22:21:00Z">
              <w:tcPr>
                <w:tcW w:w="1616" w:type="dxa"/>
              </w:tcPr>
            </w:tcPrChange>
          </w:tcPr>
          <w:p w14:paraId="43FBBADD" w14:textId="6A231FE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BB194D0" w14:textId="5D1BBFDF" w:rsidTr="002E5B9F">
        <w:tc>
          <w:tcPr>
            <w:tcW w:w="559" w:type="dxa"/>
            <w:tcPrChange w:id="1286" w:author="admin" w:date="2023-04-27T22:21:00Z">
              <w:tcPr>
                <w:tcW w:w="559" w:type="dxa"/>
              </w:tcPr>
            </w:tcPrChange>
          </w:tcPr>
          <w:p w14:paraId="4DAB325D" w14:textId="77777777" w:rsidR="002E5B9F" w:rsidRPr="000C03FA" w:rsidRDefault="002E5B9F" w:rsidP="007F3A4F">
            <w:pPr>
              <w:pStyle w:val="ListParagraph"/>
              <w:numPr>
                <w:ilvl w:val="0"/>
                <w:numId w:val="31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2766" w:type="dxa"/>
            <w:tcPrChange w:id="1287" w:author="admin" w:date="2023-04-27T22:21:00Z">
              <w:tcPr>
                <w:tcW w:w="2766" w:type="dxa"/>
              </w:tcPr>
            </w:tcPrChange>
          </w:tcPr>
          <w:p w14:paraId="3BB7FD1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Khác (ghi cụ thể)…</w:t>
            </w:r>
          </w:p>
        </w:tc>
        <w:tc>
          <w:tcPr>
            <w:tcW w:w="990" w:type="dxa"/>
            <w:tcPrChange w:id="1288" w:author="admin" w:date="2023-04-27T22:21:00Z">
              <w:tcPr>
                <w:tcW w:w="844" w:type="dxa"/>
              </w:tcPr>
            </w:tcPrChange>
          </w:tcPr>
          <w:p w14:paraId="1C74428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092" w:type="dxa"/>
            <w:tcPrChange w:id="1289" w:author="admin" w:date="2023-04-27T22:21:00Z">
              <w:tcPr>
                <w:tcW w:w="1238" w:type="dxa"/>
              </w:tcPr>
            </w:tcPrChange>
          </w:tcPr>
          <w:p w14:paraId="332813B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866" w:type="dxa"/>
            <w:tcPrChange w:id="1290" w:author="admin" w:date="2023-04-27T22:21:00Z">
              <w:tcPr>
                <w:tcW w:w="866" w:type="dxa"/>
              </w:tcPr>
            </w:tcPrChange>
          </w:tcPr>
          <w:p w14:paraId="280FBFD2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02" w:type="dxa"/>
            <w:tcPrChange w:id="1291" w:author="admin" w:date="2023-04-27T22:21:00Z">
              <w:tcPr>
                <w:tcW w:w="1202" w:type="dxa"/>
              </w:tcPr>
            </w:tcPrChange>
          </w:tcPr>
          <w:p w14:paraId="329A645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16" w:type="dxa"/>
            <w:tcPrChange w:id="1292" w:author="admin" w:date="2023-04-27T22:21:00Z">
              <w:tcPr>
                <w:tcW w:w="1616" w:type="dxa"/>
              </w:tcPr>
            </w:tcPrChange>
          </w:tcPr>
          <w:p w14:paraId="23897747" w14:textId="743F11CA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</w:tbl>
    <w:p w14:paraId="3B44FC45" w14:textId="610A02FF" w:rsidR="00D76392" w:rsidRPr="000C03FA" w:rsidRDefault="00D76392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Tình hình nhân lực từ năm 2020 đến 2022</w:t>
      </w:r>
    </w:p>
    <w:p w14:paraId="371AE3B1" w14:textId="77777777" w:rsidR="00D76392" w:rsidRPr="000C03FA" w:rsidRDefault="00D76392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  <w:tblPrChange w:id="1293" w:author="admin" w:date="2023-04-27T22:22:00Z"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601"/>
        <w:gridCol w:w="5604"/>
        <w:gridCol w:w="1260"/>
        <w:gridCol w:w="1620"/>
        <w:tblGridChange w:id="1294">
          <w:tblGrid>
            <w:gridCol w:w="601"/>
            <w:gridCol w:w="4344"/>
            <w:gridCol w:w="1260"/>
            <w:gridCol w:w="180"/>
            <w:gridCol w:w="1080"/>
            <w:gridCol w:w="180"/>
            <w:gridCol w:w="1440"/>
          </w:tblGrid>
        </w:tblGridChange>
      </w:tblGrid>
      <w:tr w:rsidR="002E5B9F" w:rsidRPr="000C03FA" w14:paraId="5370BF5A" w14:textId="77777777" w:rsidTr="002E5B9F">
        <w:trPr>
          <w:trPrChange w:id="1295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296" w:author="admin" w:date="2023-04-27T22:22:00Z">
              <w:tcPr>
                <w:tcW w:w="601" w:type="dxa"/>
              </w:tcPr>
            </w:tcPrChange>
          </w:tcPr>
          <w:p w14:paraId="6B897405" w14:textId="47B5BB65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TT</w:t>
            </w:r>
          </w:p>
        </w:tc>
        <w:tc>
          <w:tcPr>
            <w:tcW w:w="5604" w:type="dxa"/>
            <w:tcPrChange w:id="1297" w:author="admin" w:date="2023-04-27T22:22:00Z">
              <w:tcPr>
                <w:tcW w:w="4344" w:type="dxa"/>
              </w:tcPr>
            </w:tcPrChange>
          </w:tcPr>
          <w:p w14:paraId="1334DBDB" w14:textId="5821D530" w:rsidR="002E5B9F" w:rsidRPr="000C03FA" w:rsidRDefault="002E5B9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Tình hình nhân lực</w:t>
            </w:r>
          </w:p>
        </w:tc>
        <w:tc>
          <w:tcPr>
            <w:tcW w:w="1260" w:type="dxa"/>
            <w:tcPrChange w:id="1298" w:author="admin" w:date="2023-04-27T22:22:00Z">
              <w:tcPr>
                <w:tcW w:w="1440" w:type="dxa"/>
                <w:gridSpan w:val="2"/>
              </w:tcPr>
            </w:tcPrChange>
          </w:tcPr>
          <w:p w14:paraId="3B78EF76" w14:textId="7734613B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2021</w:t>
            </w:r>
          </w:p>
        </w:tc>
        <w:tc>
          <w:tcPr>
            <w:tcW w:w="1620" w:type="dxa"/>
            <w:tcPrChange w:id="1299" w:author="admin" w:date="2023-04-27T22:22:00Z">
              <w:tcPr>
                <w:tcW w:w="1260" w:type="dxa"/>
                <w:gridSpan w:val="2"/>
              </w:tcPr>
            </w:tcPrChange>
          </w:tcPr>
          <w:p w14:paraId="29874587" w14:textId="3F61C2CD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2022</w:t>
            </w:r>
          </w:p>
        </w:tc>
      </w:tr>
      <w:tr w:rsidR="002E5B9F" w:rsidRPr="000C03FA" w14:paraId="71B41F9F" w14:textId="77777777" w:rsidTr="002E5B9F">
        <w:trPr>
          <w:trPrChange w:id="1300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01" w:author="admin" w:date="2023-04-27T22:22:00Z">
              <w:tcPr>
                <w:tcW w:w="601" w:type="dxa"/>
              </w:tcPr>
            </w:tcPrChange>
          </w:tcPr>
          <w:p w14:paraId="6B2FB7C1" w14:textId="2A4A79FF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1.</w:t>
            </w:r>
          </w:p>
        </w:tc>
        <w:tc>
          <w:tcPr>
            <w:tcW w:w="5604" w:type="dxa"/>
            <w:tcPrChange w:id="1302" w:author="admin" w:date="2023-04-27T22:22:00Z">
              <w:tcPr>
                <w:tcW w:w="4344" w:type="dxa"/>
              </w:tcPr>
            </w:tcPrChange>
          </w:tcPr>
          <w:p w14:paraId="20A946F3" w14:textId="3DE08C29" w:rsidR="002E5B9F" w:rsidRPr="000C03FA" w:rsidRDefault="002E5B9F" w:rsidP="00096E8F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Người chuyển đi </w:t>
            </w:r>
          </w:p>
        </w:tc>
        <w:tc>
          <w:tcPr>
            <w:tcW w:w="1260" w:type="dxa"/>
            <w:tcPrChange w:id="1303" w:author="admin" w:date="2023-04-27T22:22:00Z">
              <w:tcPr>
                <w:tcW w:w="1440" w:type="dxa"/>
                <w:gridSpan w:val="2"/>
              </w:tcPr>
            </w:tcPrChange>
          </w:tcPr>
          <w:p w14:paraId="1FBCA79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04" w:author="admin" w:date="2023-04-27T22:22:00Z">
              <w:tcPr>
                <w:tcW w:w="1260" w:type="dxa"/>
                <w:gridSpan w:val="2"/>
              </w:tcPr>
            </w:tcPrChange>
          </w:tcPr>
          <w:p w14:paraId="23759A7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630C2755" w14:textId="77777777" w:rsidTr="002E5B9F">
        <w:trPr>
          <w:trPrChange w:id="1305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06" w:author="admin" w:date="2023-04-27T22:22:00Z">
              <w:tcPr>
                <w:tcW w:w="601" w:type="dxa"/>
              </w:tcPr>
            </w:tcPrChange>
          </w:tcPr>
          <w:p w14:paraId="2769B21E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07" w:author="admin" w:date="2023-04-27T22:22:00Z">
              <w:tcPr>
                <w:tcW w:w="4344" w:type="dxa"/>
              </w:tcPr>
            </w:tcPrChange>
          </w:tcPr>
          <w:p w14:paraId="1CE2FB3F" w14:textId="5509525D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Bác sỹ</w:t>
            </w:r>
          </w:p>
        </w:tc>
        <w:tc>
          <w:tcPr>
            <w:tcW w:w="1260" w:type="dxa"/>
            <w:tcPrChange w:id="1308" w:author="admin" w:date="2023-04-27T22:22:00Z">
              <w:tcPr>
                <w:tcW w:w="1440" w:type="dxa"/>
                <w:gridSpan w:val="2"/>
              </w:tcPr>
            </w:tcPrChange>
          </w:tcPr>
          <w:p w14:paraId="4598DF3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09" w:author="admin" w:date="2023-04-27T22:22:00Z">
              <w:tcPr>
                <w:tcW w:w="1260" w:type="dxa"/>
                <w:gridSpan w:val="2"/>
              </w:tcPr>
            </w:tcPrChange>
          </w:tcPr>
          <w:p w14:paraId="14B79D0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5F72C781" w14:textId="77777777" w:rsidTr="002E5B9F">
        <w:trPr>
          <w:ins w:id="1310" w:author="Ngoc Le Van Truong" w:date="2023-04-28T10:03:00Z"/>
        </w:trPr>
        <w:tc>
          <w:tcPr>
            <w:tcW w:w="601" w:type="dxa"/>
          </w:tcPr>
          <w:p w14:paraId="25776013" w14:textId="77777777" w:rsidR="00EB7FEE" w:rsidRPr="000C03FA" w:rsidRDefault="00EB7FEE" w:rsidP="00A3388B">
            <w:pPr>
              <w:spacing w:before="60"/>
              <w:jc w:val="both"/>
              <w:rPr>
                <w:ins w:id="1311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6FAD9224" w14:textId="5E33DB7A" w:rsidR="00EB7FEE" w:rsidRPr="000C03FA" w:rsidRDefault="00EB7FEE" w:rsidP="00A3388B">
            <w:pPr>
              <w:spacing w:before="60"/>
              <w:jc w:val="both"/>
              <w:rPr>
                <w:ins w:id="1312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  <w:ins w:id="1313" w:author="Ngoc Le Van Truong" w:date="2023-04-28T10:03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Y sỹ</w:t>
              </w:r>
            </w:ins>
          </w:p>
        </w:tc>
        <w:tc>
          <w:tcPr>
            <w:tcW w:w="1260" w:type="dxa"/>
          </w:tcPr>
          <w:p w14:paraId="70CC55BA" w14:textId="77777777" w:rsidR="00EB7FEE" w:rsidRPr="000C03FA" w:rsidRDefault="00EB7FEE" w:rsidP="00A3388B">
            <w:pPr>
              <w:spacing w:before="60"/>
              <w:jc w:val="both"/>
              <w:rPr>
                <w:ins w:id="1314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6A01BB13" w14:textId="77777777" w:rsidR="00EB7FEE" w:rsidRPr="000C03FA" w:rsidRDefault="00EB7FEE" w:rsidP="00A3388B">
            <w:pPr>
              <w:spacing w:before="60"/>
              <w:jc w:val="both"/>
              <w:rPr>
                <w:ins w:id="1315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5070DEC8" w14:textId="77777777" w:rsidTr="002E5B9F">
        <w:trPr>
          <w:trPrChange w:id="1316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17" w:author="admin" w:date="2023-04-27T22:22:00Z">
              <w:tcPr>
                <w:tcW w:w="601" w:type="dxa"/>
              </w:tcPr>
            </w:tcPrChange>
          </w:tcPr>
          <w:p w14:paraId="644DCD4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18" w:author="admin" w:date="2023-04-27T22:22:00Z">
              <w:tcPr>
                <w:tcW w:w="4344" w:type="dxa"/>
              </w:tcPr>
            </w:tcPrChange>
          </w:tcPr>
          <w:p w14:paraId="17C82D9A" w14:textId="23A8970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Điều dưỡng</w:t>
            </w:r>
          </w:p>
        </w:tc>
        <w:tc>
          <w:tcPr>
            <w:tcW w:w="1260" w:type="dxa"/>
            <w:tcPrChange w:id="1319" w:author="admin" w:date="2023-04-27T22:22:00Z">
              <w:tcPr>
                <w:tcW w:w="1440" w:type="dxa"/>
                <w:gridSpan w:val="2"/>
              </w:tcPr>
            </w:tcPrChange>
          </w:tcPr>
          <w:p w14:paraId="519A036B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20" w:author="admin" w:date="2023-04-27T22:22:00Z">
              <w:tcPr>
                <w:tcW w:w="1260" w:type="dxa"/>
                <w:gridSpan w:val="2"/>
              </w:tcPr>
            </w:tcPrChange>
          </w:tcPr>
          <w:p w14:paraId="1C820CE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31906CA8" w14:textId="77777777" w:rsidTr="002E5B9F">
        <w:trPr>
          <w:trPrChange w:id="1321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22" w:author="admin" w:date="2023-04-27T22:22:00Z">
              <w:tcPr>
                <w:tcW w:w="601" w:type="dxa"/>
              </w:tcPr>
            </w:tcPrChange>
          </w:tcPr>
          <w:p w14:paraId="151F801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23" w:author="admin" w:date="2023-04-27T22:22:00Z">
              <w:tcPr>
                <w:tcW w:w="4344" w:type="dxa"/>
              </w:tcPr>
            </w:tcPrChange>
          </w:tcPr>
          <w:p w14:paraId="7480C4BE" w14:textId="792C027E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Kỹ thuật viên</w:t>
            </w:r>
          </w:p>
        </w:tc>
        <w:tc>
          <w:tcPr>
            <w:tcW w:w="1260" w:type="dxa"/>
            <w:tcPrChange w:id="1324" w:author="admin" w:date="2023-04-27T22:22:00Z">
              <w:tcPr>
                <w:tcW w:w="1440" w:type="dxa"/>
                <w:gridSpan w:val="2"/>
              </w:tcPr>
            </w:tcPrChange>
          </w:tcPr>
          <w:p w14:paraId="67B672B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25" w:author="admin" w:date="2023-04-27T22:22:00Z">
              <w:tcPr>
                <w:tcW w:w="1260" w:type="dxa"/>
                <w:gridSpan w:val="2"/>
              </w:tcPr>
            </w:tcPrChange>
          </w:tcPr>
          <w:p w14:paraId="5D5B7F64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525B2A1B" w14:textId="77777777" w:rsidTr="002E5B9F">
        <w:trPr>
          <w:trPrChange w:id="1326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27" w:author="admin" w:date="2023-04-27T22:22:00Z">
              <w:tcPr>
                <w:tcW w:w="601" w:type="dxa"/>
              </w:tcPr>
            </w:tcPrChange>
          </w:tcPr>
          <w:p w14:paraId="24C7892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28" w:author="admin" w:date="2023-04-27T22:22:00Z">
              <w:tcPr>
                <w:tcW w:w="4344" w:type="dxa"/>
              </w:tcPr>
            </w:tcPrChange>
          </w:tcPr>
          <w:p w14:paraId="15E5DC17" w14:textId="25F59E2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Lái xe</w:t>
            </w:r>
          </w:p>
        </w:tc>
        <w:tc>
          <w:tcPr>
            <w:tcW w:w="1260" w:type="dxa"/>
            <w:tcPrChange w:id="1329" w:author="admin" w:date="2023-04-27T22:22:00Z">
              <w:tcPr>
                <w:tcW w:w="1440" w:type="dxa"/>
                <w:gridSpan w:val="2"/>
              </w:tcPr>
            </w:tcPrChange>
          </w:tcPr>
          <w:p w14:paraId="5D6575F2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30" w:author="admin" w:date="2023-04-27T22:22:00Z">
              <w:tcPr>
                <w:tcW w:w="1260" w:type="dxa"/>
                <w:gridSpan w:val="2"/>
              </w:tcPr>
            </w:tcPrChange>
          </w:tcPr>
          <w:p w14:paraId="186AC02D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7F970462" w14:textId="77777777" w:rsidTr="002E5B9F">
        <w:trPr>
          <w:trPrChange w:id="1331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32" w:author="admin" w:date="2023-04-27T22:22:00Z">
              <w:tcPr>
                <w:tcW w:w="601" w:type="dxa"/>
              </w:tcPr>
            </w:tcPrChange>
          </w:tcPr>
          <w:p w14:paraId="193019B2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33" w:author="admin" w:date="2023-04-27T22:22:00Z">
              <w:tcPr>
                <w:tcW w:w="4344" w:type="dxa"/>
              </w:tcPr>
            </w:tcPrChange>
          </w:tcPr>
          <w:p w14:paraId="65568745" w14:textId="57232612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Nhân viên khác</w:t>
            </w:r>
          </w:p>
        </w:tc>
        <w:tc>
          <w:tcPr>
            <w:tcW w:w="1260" w:type="dxa"/>
            <w:tcPrChange w:id="1334" w:author="admin" w:date="2023-04-27T22:22:00Z">
              <w:tcPr>
                <w:tcW w:w="1440" w:type="dxa"/>
                <w:gridSpan w:val="2"/>
              </w:tcPr>
            </w:tcPrChange>
          </w:tcPr>
          <w:p w14:paraId="139E33AF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35" w:author="admin" w:date="2023-04-27T22:22:00Z">
              <w:tcPr>
                <w:tcW w:w="1260" w:type="dxa"/>
                <w:gridSpan w:val="2"/>
              </w:tcPr>
            </w:tcPrChange>
          </w:tcPr>
          <w:p w14:paraId="3731766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0DB9F581" w14:textId="77777777" w:rsidTr="00C92CE1">
        <w:trPr>
          <w:ins w:id="1336" w:author="Ngoc Le Van Truong" w:date="2023-04-28T10:01:00Z"/>
        </w:trPr>
        <w:tc>
          <w:tcPr>
            <w:tcW w:w="601" w:type="dxa"/>
          </w:tcPr>
          <w:p w14:paraId="68F8E432" w14:textId="36C8354C" w:rsidR="00EB7FEE" w:rsidRPr="000C03FA" w:rsidRDefault="00EB7FEE" w:rsidP="00C92CE1">
            <w:pPr>
              <w:spacing w:before="60"/>
              <w:jc w:val="both"/>
              <w:rPr>
                <w:ins w:id="1337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38" w:author="Ngoc Le Van Truong" w:date="2023-04-28T10:02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2</w:t>
              </w:r>
            </w:ins>
            <w:ins w:id="1339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.</w:t>
              </w:r>
            </w:ins>
          </w:p>
        </w:tc>
        <w:tc>
          <w:tcPr>
            <w:tcW w:w="5604" w:type="dxa"/>
          </w:tcPr>
          <w:p w14:paraId="2F572E2D" w14:textId="318A40CE" w:rsidR="00EB7FEE" w:rsidRPr="000C03FA" w:rsidRDefault="00EB7FEE" w:rsidP="00C92CE1">
            <w:pPr>
              <w:spacing w:before="60"/>
              <w:jc w:val="both"/>
              <w:rPr>
                <w:ins w:id="1340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41" w:author="Ngoc Le Van Truong" w:date="2023-04-28T10:02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Nghỉ hưu</w:t>
              </w:r>
            </w:ins>
            <w:ins w:id="1342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 </w:t>
              </w:r>
            </w:ins>
          </w:p>
        </w:tc>
        <w:tc>
          <w:tcPr>
            <w:tcW w:w="1260" w:type="dxa"/>
          </w:tcPr>
          <w:p w14:paraId="3E935049" w14:textId="77777777" w:rsidR="00EB7FEE" w:rsidRPr="000C03FA" w:rsidRDefault="00EB7FEE" w:rsidP="00C92CE1">
            <w:pPr>
              <w:spacing w:before="60"/>
              <w:jc w:val="both"/>
              <w:rPr>
                <w:ins w:id="1343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347BD57D" w14:textId="77777777" w:rsidR="00EB7FEE" w:rsidRPr="000C03FA" w:rsidRDefault="00EB7FEE" w:rsidP="00C92CE1">
            <w:pPr>
              <w:spacing w:before="60"/>
              <w:jc w:val="both"/>
              <w:rPr>
                <w:ins w:id="1344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6EDD5130" w14:textId="77777777" w:rsidTr="00C92CE1">
        <w:trPr>
          <w:ins w:id="1345" w:author="Ngoc Le Van Truong" w:date="2023-04-28T10:01:00Z"/>
        </w:trPr>
        <w:tc>
          <w:tcPr>
            <w:tcW w:w="601" w:type="dxa"/>
          </w:tcPr>
          <w:p w14:paraId="320C0837" w14:textId="77777777" w:rsidR="00EB7FEE" w:rsidRPr="000C03FA" w:rsidRDefault="00EB7FEE" w:rsidP="00C92CE1">
            <w:pPr>
              <w:spacing w:before="60"/>
              <w:jc w:val="both"/>
              <w:rPr>
                <w:ins w:id="1346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12A40238" w14:textId="77777777" w:rsidR="00EB7FEE" w:rsidRPr="000C03FA" w:rsidRDefault="00EB7FEE" w:rsidP="00C92CE1">
            <w:pPr>
              <w:spacing w:before="60"/>
              <w:jc w:val="both"/>
              <w:rPr>
                <w:ins w:id="1347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48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Bác sỹ</w:t>
              </w:r>
            </w:ins>
          </w:p>
        </w:tc>
        <w:tc>
          <w:tcPr>
            <w:tcW w:w="1260" w:type="dxa"/>
          </w:tcPr>
          <w:p w14:paraId="38F5E8D3" w14:textId="77777777" w:rsidR="00EB7FEE" w:rsidRPr="000C03FA" w:rsidRDefault="00EB7FEE" w:rsidP="00C92CE1">
            <w:pPr>
              <w:spacing w:before="60"/>
              <w:jc w:val="both"/>
              <w:rPr>
                <w:ins w:id="1349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CF1AF42" w14:textId="77777777" w:rsidR="00EB7FEE" w:rsidRPr="000C03FA" w:rsidRDefault="00EB7FEE" w:rsidP="00C92CE1">
            <w:pPr>
              <w:spacing w:before="60"/>
              <w:jc w:val="both"/>
              <w:rPr>
                <w:ins w:id="1350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0603FD03" w14:textId="77777777" w:rsidTr="00C92CE1">
        <w:trPr>
          <w:ins w:id="1351" w:author="Ngoc Le Van Truong" w:date="2023-04-28T10:03:00Z"/>
        </w:trPr>
        <w:tc>
          <w:tcPr>
            <w:tcW w:w="601" w:type="dxa"/>
          </w:tcPr>
          <w:p w14:paraId="0A5101B1" w14:textId="77777777" w:rsidR="00EB7FEE" w:rsidRPr="000C03FA" w:rsidRDefault="00EB7FEE" w:rsidP="00C92CE1">
            <w:pPr>
              <w:spacing w:before="60"/>
              <w:jc w:val="both"/>
              <w:rPr>
                <w:ins w:id="1352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60BA87CA" w14:textId="77777777" w:rsidR="00EB7FEE" w:rsidRPr="000C03FA" w:rsidRDefault="00EB7FEE" w:rsidP="00C92CE1">
            <w:pPr>
              <w:spacing w:before="60"/>
              <w:jc w:val="both"/>
              <w:rPr>
                <w:ins w:id="1353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  <w:ins w:id="1354" w:author="Ngoc Le Van Truong" w:date="2023-04-28T10:03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Y sỹ</w:t>
              </w:r>
            </w:ins>
          </w:p>
        </w:tc>
        <w:tc>
          <w:tcPr>
            <w:tcW w:w="1260" w:type="dxa"/>
          </w:tcPr>
          <w:p w14:paraId="6EF83BD4" w14:textId="77777777" w:rsidR="00EB7FEE" w:rsidRPr="000C03FA" w:rsidRDefault="00EB7FEE" w:rsidP="00C92CE1">
            <w:pPr>
              <w:spacing w:before="60"/>
              <w:jc w:val="both"/>
              <w:rPr>
                <w:ins w:id="1355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41C1FFD" w14:textId="77777777" w:rsidR="00EB7FEE" w:rsidRPr="000C03FA" w:rsidRDefault="00EB7FEE" w:rsidP="00C92CE1">
            <w:pPr>
              <w:spacing w:before="60"/>
              <w:jc w:val="both"/>
              <w:rPr>
                <w:ins w:id="1356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73F2E13A" w14:textId="77777777" w:rsidTr="00C92CE1">
        <w:trPr>
          <w:ins w:id="1357" w:author="Ngoc Le Van Truong" w:date="2023-04-28T10:01:00Z"/>
        </w:trPr>
        <w:tc>
          <w:tcPr>
            <w:tcW w:w="601" w:type="dxa"/>
          </w:tcPr>
          <w:p w14:paraId="3B8092F4" w14:textId="77777777" w:rsidR="00EB7FEE" w:rsidRPr="000C03FA" w:rsidRDefault="00EB7FEE" w:rsidP="00C92CE1">
            <w:pPr>
              <w:spacing w:before="60"/>
              <w:jc w:val="both"/>
              <w:rPr>
                <w:ins w:id="1358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4E925F80" w14:textId="77777777" w:rsidR="00EB7FEE" w:rsidRPr="000C03FA" w:rsidRDefault="00EB7FEE" w:rsidP="00C92CE1">
            <w:pPr>
              <w:spacing w:before="60"/>
              <w:jc w:val="both"/>
              <w:rPr>
                <w:ins w:id="1359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60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Điều dưỡng</w:t>
              </w:r>
            </w:ins>
          </w:p>
        </w:tc>
        <w:tc>
          <w:tcPr>
            <w:tcW w:w="1260" w:type="dxa"/>
          </w:tcPr>
          <w:p w14:paraId="60668891" w14:textId="77777777" w:rsidR="00EB7FEE" w:rsidRPr="000C03FA" w:rsidRDefault="00EB7FEE" w:rsidP="00C92CE1">
            <w:pPr>
              <w:spacing w:before="60"/>
              <w:jc w:val="both"/>
              <w:rPr>
                <w:ins w:id="1361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5891FF10" w14:textId="77777777" w:rsidR="00EB7FEE" w:rsidRPr="000C03FA" w:rsidRDefault="00EB7FEE" w:rsidP="00C92CE1">
            <w:pPr>
              <w:spacing w:before="60"/>
              <w:jc w:val="both"/>
              <w:rPr>
                <w:ins w:id="1362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2BE1C698" w14:textId="77777777" w:rsidTr="00C92CE1">
        <w:trPr>
          <w:ins w:id="1363" w:author="Ngoc Le Van Truong" w:date="2023-04-28T10:01:00Z"/>
        </w:trPr>
        <w:tc>
          <w:tcPr>
            <w:tcW w:w="601" w:type="dxa"/>
          </w:tcPr>
          <w:p w14:paraId="47B754CC" w14:textId="77777777" w:rsidR="00EB7FEE" w:rsidRPr="000C03FA" w:rsidRDefault="00EB7FEE" w:rsidP="00C92CE1">
            <w:pPr>
              <w:spacing w:before="60"/>
              <w:jc w:val="both"/>
              <w:rPr>
                <w:ins w:id="1364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5F3CF125" w14:textId="77777777" w:rsidR="00EB7FEE" w:rsidRPr="000C03FA" w:rsidRDefault="00EB7FEE" w:rsidP="00C92CE1">
            <w:pPr>
              <w:spacing w:before="60"/>
              <w:jc w:val="both"/>
              <w:rPr>
                <w:ins w:id="1365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66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Kỹ thuật viên</w:t>
              </w:r>
            </w:ins>
          </w:p>
        </w:tc>
        <w:tc>
          <w:tcPr>
            <w:tcW w:w="1260" w:type="dxa"/>
          </w:tcPr>
          <w:p w14:paraId="3FFC0CE1" w14:textId="77777777" w:rsidR="00EB7FEE" w:rsidRPr="000C03FA" w:rsidRDefault="00EB7FEE" w:rsidP="00C92CE1">
            <w:pPr>
              <w:spacing w:before="60"/>
              <w:jc w:val="both"/>
              <w:rPr>
                <w:ins w:id="1367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386F7EB" w14:textId="77777777" w:rsidR="00EB7FEE" w:rsidRPr="000C03FA" w:rsidRDefault="00EB7FEE" w:rsidP="00C92CE1">
            <w:pPr>
              <w:spacing w:before="60"/>
              <w:jc w:val="both"/>
              <w:rPr>
                <w:ins w:id="1368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1C1C1104" w14:textId="77777777" w:rsidTr="00C92CE1">
        <w:trPr>
          <w:ins w:id="1369" w:author="Ngoc Le Van Truong" w:date="2023-04-28T10:01:00Z"/>
        </w:trPr>
        <w:tc>
          <w:tcPr>
            <w:tcW w:w="601" w:type="dxa"/>
          </w:tcPr>
          <w:p w14:paraId="0F8C6EFE" w14:textId="77777777" w:rsidR="00EB7FEE" w:rsidRPr="000C03FA" w:rsidRDefault="00EB7FEE" w:rsidP="00C92CE1">
            <w:pPr>
              <w:spacing w:before="60"/>
              <w:jc w:val="both"/>
              <w:rPr>
                <w:ins w:id="1370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198ABB7A" w14:textId="77777777" w:rsidR="00EB7FEE" w:rsidRPr="000C03FA" w:rsidRDefault="00EB7FEE" w:rsidP="00C92CE1">
            <w:pPr>
              <w:spacing w:before="60"/>
              <w:jc w:val="both"/>
              <w:rPr>
                <w:ins w:id="1371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72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Lái xe</w:t>
              </w:r>
            </w:ins>
          </w:p>
        </w:tc>
        <w:tc>
          <w:tcPr>
            <w:tcW w:w="1260" w:type="dxa"/>
          </w:tcPr>
          <w:p w14:paraId="7A46E972" w14:textId="77777777" w:rsidR="00EB7FEE" w:rsidRPr="000C03FA" w:rsidRDefault="00EB7FEE" w:rsidP="00C92CE1">
            <w:pPr>
              <w:spacing w:before="60"/>
              <w:jc w:val="both"/>
              <w:rPr>
                <w:ins w:id="1373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0D76A81D" w14:textId="77777777" w:rsidR="00EB7FEE" w:rsidRPr="000C03FA" w:rsidRDefault="00EB7FEE" w:rsidP="00C92CE1">
            <w:pPr>
              <w:spacing w:before="60"/>
              <w:jc w:val="both"/>
              <w:rPr>
                <w:ins w:id="1374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7D62A569" w14:textId="77777777" w:rsidTr="00C92CE1">
        <w:trPr>
          <w:ins w:id="1375" w:author="Ngoc Le Van Truong" w:date="2023-04-28T10:01:00Z"/>
        </w:trPr>
        <w:tc>
          <w:tcPr>
            <w:tcW w:w="601" w:type="dxa"/>
          </w:tcPr>
          <w:p w14:paraId="7BC58DEE" w14:textId="77777777" w:rsidR="00EB7FEE" w:rsidRPr="000C03FA" w:rsidRDefault="00EB7FEE" w:rsidP="00C92CE1">
            <w:pPr>
              <w:spacing w:before="60"/>
              <w:jc w:val="both"/>
              <w:rPr>
                <w:ins w:id="1376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64E2EE9A" w14:textId="77777777" w:rsidR="00EB7FEE" w:rsidRPr="000C03FA" w:rsidRDefault="00EB7FEE" w:rsidP="00C92CE1">
            <w:pPr>
              <w:spacing w:before="60"/>
              <w:jc w:val="both"/>
              <w:rPr>
                <w:ins w:id="1377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  <w:ins w:id="1378" w:author="Ngoc Le Van Truong" w:date="2023-04-28T10:01:00Z">
              <w:r w:rsidRPr="000C03FA">
                <w:rPr>
                  <w:rFonts w:ascii="Times New Roman" w:hAnsi="Times New Roman"/>
                  <w:color w:val="111111"/>
                  <w:sz w:val="26"/>
                  <w:szCs w:val="26"/>
                </w:rPr>
                <w:t>Nhân viên khác</w:t>
              </w:r>
            </w:ins>
          </w:p>
        </w:tc>
        <w:tc>
          <w:tcPr>
            <w:tcW w:w="1260" w:type="dxa"/>
          </w:tcPr>
          <w:p w14:paraId="70E86F9F" w14:textId="77777777" w:rsidR="00EB7FEE" w:rsidRPr="000C03FA" w:rsidRDefault="00EB7FEE" w:rsidP="00C92CE1">
            <w:pPr>
              <w:spacing w:before="60"/>
              <w:jc w:val="both"/>
              <w:rPr>
                <w:ins w:id="1379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200F1343" w14:textId="77777777" w:rsidR="00EB7FEE" w:rsidRPr="000C03FA" w:rsidRDefault="00EB7FEE" w:rsidP="00C92CE1">
            <w:pPr>
              <w:spacing w:before="60"/>
              <w:jc w:val="both"/>
              <w:rPr>
                <w:ins w:id="1380" w:author="Ngoc Le Van Truong" w:date="2023-04-28T10:01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4DE481AD" w14:textId="77777777" w:rsidTr="002E5B9F">
        <w:trPr>
          <w:trPrChange w:id="1381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82" w:author="admin" w:date="2023-04-27T22:22:00Z">
              <w:tcPr>
                <w:tcW w:w="601" w:type="dxa"/>
              </w:tcPr>
            </w:tcPrChange>
          </w:tcPr>
          <w:p w14:paraId="144A01EF" w14:textId="5F121F39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del w:id="1383" w:author="Ngoc Le Van Truong" w:date="2023-04-28T10:02:00Z">
              <w:r w:rsidRPr="000C03FA" w:rsidDel="00EB7FEE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2</w:delText>
              </w:r>
            </w:del>
            <w:ins w:id="1384" w:author="Ngoc Le Van Truong" w:date="2023-04-28T10:02:00Z">
              <w:r w:rsidR="00EB7FEE">
                <w:rPr>
                  <w:rFonts w:ascii="Times New Roman" w:hAnsi="Times New Roman"/>
                  <w:color w:val="111111"/>
                  <w:sz w:val="26"/>
                  <w:szCs w:val="26"/>
                </w:rPr>
                <w:t>3</w:t>
              </w:r>
            </w:ins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.</w:t>
            </w:r>
          </w:p>
        </w:tc>
        <w:tc>
          <w:tcPr>
            <w:tcW w:w="5604" w:type="dxa"/>
            <w:tcPrChange w:id="1385" w:author="admin" w:date="2023-04-27T22:22:00Z">
              <w:tcPr>
                <w:tcW w:w="4344" w:type="dxa"/>
              </w:tcPr>
            </w:tcPrChange>
          </w:tcPr>
          <w:p w14:paraId="7638E831" w14:textId="009338D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del w:id="1386" w:author="admin" w:date="2023-04-27T22:23:00Z">
              <w:r w:rsidRPr="000C03FA" w:rsidDel="002E5B9F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Người chuyển đến</w:delText>
              </w:r>
            </w:del>
            <w:ins w:id="1387" w:author="admin" w:date="2023-04-27T22:23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Nhân lực mới</w:t>
              </w:r>
            </w:ins>
          </w:p>
        </w:tc>
        <w:tc>
          <w:tcPr>
            <w:tcW w:w="1260" w:type="dxa"/>
            <w:tcPrChange w:id="1388" w:author="admin" w:date="2023-04-27T22:22:00Z">
              <w:tcPr>
                <w:tcW w:w="1440" w:type="dxa"/>
                <w:gridSpan w:val="2"/>
              </w:tcPr>
            </w:tcPrChange>
          </w:tcPr>
          <w:p w14:paraId="6194596C" w14:textId="0733BF08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89" w:author="admin" w:date="2023-04-27T22:22:00Z">
              <w:tcPr>
                <w:tcW w:w="1260" w:type="dxa"/>
                <w:gridSpan w:val="2"/>
              </w:tcPr>
            </w:tcPrChange>
          </w:tcPr>
          <w:p w14:paraId="13375C81" w14:textId="67344CFA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7B410A00" w14:textId="77777777" w:rsidTr="002E5B9F">
        <w:trPr>
          <w:trPrChange w:id="1390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391" w:author="admin" w:date="2023-04-27T22:22:00Z">
              <w:tcPr>
                <w:tcW w:w="601" w:type="dxa"/>
              </w:tcPr>
            </w:tcPrChange>
          </w:tcPr>
          <w:p w14:paraId="0AD089D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392" w:author="admin" w:date="2023-04-27T22:22:00Z">
              <w:tcPr>
                <w:tcW w:w="4344" w:type="dxa"/>
              </w:tcPr>
            </w:tcPrChange>
          </w:tcPr>
          <w:p w14:paraId="7D43CAD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Bác sỹ</w:t>
            </w:r>
          </w:p>
        </w:tc>
        <w:tc>
          <w:tcPr>
            <w:tcW w:w="1260" w:type="dxa"/>
            <w:tcPrChange w:id="1393" w:author="admin" w:date="2023-04-27T22:22:00Z">
              <w:tcPr>
                <w:tcW w:w="1440" w:type="dxa"/>
                <w:gridSpan w:val="2"/>
              </w:tcPr>
            </w:tcPrChange>
          </w:tcPr>
          <w:p w14:paraId="57FBFE16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394" w:author="admin" w:date="2023-04-27T22:22:00Z">
              <w:tcPr>
                <w:tcW w:w="1260" w:type="dxa"/>
                <w:gridSpan w:val="2"/>
              </w:tcPr>
            </w:tcPrChange>
          </w:tcPr>
          <w:p w14:paraId="794F88D3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EB7FEE" w:rsidRPr="000C03FA" w14:paraId="628AE2F5" w14:textId="77777777" w:rsidTr="00C92CE1">
        <w:trPr>
          <w:ins w:id="1395" w:author="Ngoc Le Van Truong" w:date="2023-04-28T10:03:00Z"/>
        </w:trPr>
        <w:tc>
          <w:tcPr>
            <w:tcW w:w="601" w:type="dxa"/>
          </w:tcPr>
          <w:p w14:paraId="501B75F8" w14:textId="77777777" w:rsidR="00EB7FEE" w:rsidRPr="000C03FA" w:rsidRDefault="00EB7FEE" w:rsidP="00C92CE1">
            <w:pPr>
              <w:spacing w:before="60"/>
              <w:jc w:val="both"/>
              <w:rPr>
                <w:ins w:id="1396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</w:tcPr>
          <w:p w14:paraId="48898768" w14:textId="77777777" w:rsidR="00EB7FEE" w:rsidRPr="000C03FA" w:rsidRDefault="00EB7FEE" w:rsidP="00C92CE1">
            <w:pPr>
              <w:spacing w:before="60"/>
              <w:jc w:val="both"/>
              <w:rPr>
                <w:ins w:id="1397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  <w:ins w:id="1398" w:author="Ngoc Le Van Truong" w:date="2023-04-28T10:03:00Z">
              <w:r>
                <w:rPr>
                  <w:rFonts w:ascii="Times New Roman" w:hAnsi="Times New Roman"/>
                  <w:color w:val="111111"/>
                  <w:sz w:val="26"/>
                  <w:szCs w:val="26"/>
                </w:rPr>
                <w:t>Y sỹ</w:t>
              </w:r>
            </w:ins>
          </w:p>
        </w:tc>
        <w:tc>
          <w:tcPr>
            <w:tcW w:w="1260" w:type="dxa"/>
          </w:tcPr>
          <w:p w14:paraId="5F1C723A" w14:textId="77777777" w:rsidR="00EB7FEE" w:rsidRPr="000C03FA" w:rsidRDefault="00EB7FEE" w:rsidP="00C92CE1">
            <w:pPr>
              <w:spacing w:before="60"/>
              <w:jc w:val="both"/>
              <w:rPr>
                <w:ins w:id="1399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</w:tcPr>
          <w:p w14:paraId="615705EB" w14:textId="77777777" w:rsidR="00EB7FEE" w:rsidRPr="000C03FA" w:rsidRDefault="00EB7FEE" w:rsidP="00C92CE1">
            <w:pPr>
              <w:spacing w:before="60"/>
              <w:jc w:val="both"/>
              <w:rPr>
                <w:ins w:id="1400" w:author="Ngoc Le Van Truong" w:date="2023-04-28T10:03:00Z"/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1EF72445" w14:textId="77777777" w:rsidTr="002E5B9F">
        <w:trPr>
          <w:trPrChange w:id="1401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402" w:author="admin" w:date="2023-04-27T22:22:00Z">
              <w:tcPr>
                <w:tcW w:w="601" w:type="dxa"/>
              </w:tcPr>
            </w:tcPrChange>
          </w:tcPr>
          <w:p w14:paraId="09298BE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403" w:author="admin" w:date="2023-04-27T22:22:00Z">
              <w:tcPr>
                <w:tcW w:w="4344" w:type="dxa"/>
              </w:tcPr>
            </w:tcPrChange>
          </w:tcPr>
          <w:p w14:paraId="19E7DD2E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Điều dưỡng</w:t>
            </w:r>
          </w:p>
        </w:tc>
        <w:tc>
          <w:tcPr>
            <w:tcW w:w="1260" w:type="dxa"/>
            <w:tcPrChange w:id="1404" w:author="admin" w:date="2023-04-27T22:22:00Z">
              <w:tcPr>
                <w:tcW w:w="1440" w:type="dxa"/>
                <w:gridSpan w:val="2"/>
              </w:tcPr>
            </w:tcPrChange>
          </w:tcPr>
          <w:p w14:paraId="43031415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405" w:author="admin" w:date="2023-04-27T22:22:00Z">
              <w:tcPr>
                <w:tcW w:w="1260" w:type="dxa"/>
                <w:gridSpan w:val="2"/>
              </w:tcPr>
            </w:tcPrChange>
          </w:tcPr>
          <w:p w14:paraId="68264377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162F0804" w14:textId="77777777" w:rsidTr="002E5B9F">
        <w:trPr>
          <w:trPrChange w:id="1406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407" w:author="admin" w:date="2023-04-27T22:22:00Z">
              <w:tcPr>
                <w:tcW w:w="601" w:type="dxa"/>
              </w:tcPr>
            </w:tcPrChange>
          </w:tcPr>
          <w:p w14:paraId="0A371E1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408" w:author="admin" w:date="2023-04-27T22:22:00Z">
              <w:tcPr>
                <w:tcW w:w="4344" w:type="dxa"/>
              </w:tcPr>
            </w:tcPrChange>
          </w:tcPr>
          <w:p w14:paraId="7F8A4CF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Kỹ thuật viên</w:t>
            </w:r>
          </w:p>
        </w:tc>
        <w:tc>
          <w:tcPr>
            <w:tcW w:w="1260" w:type="dxa"/>
            <w:tcPrChange w:id="1409" w:author="admin" w:date="2023-04-27T22:22:00Z">
              <w:tcPr>
                <w:tcW w:w="1440" w:type="dxa"/>
                <w:gridSpan w:val="2"/>
              </w:tcPr>
            </w:tcPrChange>
          </w:tcPr>
          <w:p w14:paraId="35E48B2D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410" w:author="admin" w:date="2023-04-27T22:22:00Z">
              <w:tcPr>
                <w:tcW w:w="1260" w:type="dxa"/>
                <w:gridSpan w:val="2"/>
              </w:tcPr>
            </w:tcPrChange>
          </w:tcPr>
          <w:p w14:paraId="1BBBFEE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772125B1" w14:textId="77777777" w:rsidTr="002E5B9F">
        <w:trPr>
          <w:trPrChange w:id="1411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412" w:author="admin" w:date="2023-04-27T22:22:00Z">
              <w:tcPr>
                <w:tcW w:w="601" w:type="dxa"/>
              </w:tcPr>
            </w:tcPrChange>
          </w:tcPr>
          <w:p w14:paraId="25532CFD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413" w:author="admin" w:date="2023-04-27T22:22:00Z">
              <w:tcPr>
                <w:tcW w:w="4344" w:type="dxa"/>
              </w:tcPr>
            </w:tcPrChange>
          </w:tcPr>
          <w:p w14:paraId="02F1ADD8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Lái xe</w:t>
            </w:r>
          </w:p>
        </w:tc>
        <w:tc>
          <w:tcPr>
            <w:tcW w:w="1260" w:type="dxa"/>
            <w:tcPrChange w:id="1414" w:author="admin" w:date="2023-04-27T22:22:00Z">
              <w:tcPr>
                <w:tcW w:w="1440" w:type="dxa"/>
                <w:gridSpan w:val="2"/>
              </w:tcPr>
            </w:tcPrChange>
          </w:tcPr>
          <w:p w14:paraId="7CB7FEC1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415" w:author="admin" w:date="2023-04-27T22:22:00Z">
              <w:tcPr>
                <w:tcW w:w="1260" w:type="dxa"/>
                <w:gridSpan w:val="2"/>
              </w:tcPr>
            </w:tcPrChange>
          </w:tcPr>
          <w:p w14:paraId="39B530E2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  <w:tr w:rsidR="002E5B9F" w:rsidRPr="000C03FA" w14:paraId="7AD70DED" w14:textId="77777777" w:rsidTr="002E5B9F">
        <w:trPr>
          <w:trPrChange w:id="1416" w:author="admin" w:date="2023-04-27T22:22:00Z">
            <w:trPr>
              <w:gridAfter w:val="0"/>
            </w:trPr>
          </w:trPrChange>
        </w:trPr>
        <w:tc>
          <w:tcPr>
            <w:tcW w:w="601" w:type="dxa"/>
            <w:tcPrChange w:id="1417" w:author="admin" w:date="2023-04-27T22:22:00Z">
              <w:tcPr>
                <w:tcW w:w="601" w:type="dxa"/>
              </w:tcPr>
            </w:tcPrChange>
          </w:tcPr>
          <w:p w14:paraId="4DAFDE1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5604" w:type="dxa"/>
            <w:tcPrChange w:id="1418" w:author="admin" w:date="2023-04-27T22:22:00Z">
              <w:tcPr>
                <w:tcW w:w="4344" w:type="dxa"/>
              </w:tcPr>
            </w:tcPrChange>
          </w:tcPr>
          <w:p w14:paraId="6EE86D60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Nhân viên khác</w:t>
            </w:r>
          </w:p>
        </w:tc>
        <w:tc>
          <w:tcPr>
            <w:tcW w:w="1260" w:type="dxa"/>
            <w:tcPrChange w:id="1419" w:author="admin" w:date="2023-04-27T22:22:00Z">
              <w:tcPr>
                <w:tcW w:w="1440" w:type="dxa"/>
                <w:gridSpan w:val="2"/>
              </w:tcPr>
            </w:tcPrChange>
          </w:tcPr>
          <w:p w14:paraId="013EA489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620" w:type="dxa"/>
            <w:tcPrChange w:id="1420" w:author="admin" w:date="2023-04-27T22:22:00Z">
              <w:tcPr>
                <w:tcW w:w="1260" w:type="dxa"/>
                <w:gridSpan w:val="2"/>
              </w:tcPr>
            </w:tcPrChange>
          </w:tcPr>
          <w:p w14:paraId="5B3AD3AA" w14:textId="77777777" w:rsidR="002E5B9F" w:rsidRPr="000C03FA" w:rsidRDefault="002E5B9F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</w:tr>
    </w:tbl>
    <w:p w14:paraId="27E1754B" w14:textId="77777777" w:rsidR="00D76392" w:rsidRPr="000C03FA" w:rsidRDefault="00D76392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Cơ cấu nhân lực của kíp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cấp cứu ngoại viện của Trung tâm cấp cứu 115: gồm có</w:t>
      </w:r>
    </w:p>
    <w:p w14:paraId="0F5D80C9" w14:textId="2B8FB922" w:rsidR="00D76392" w:rsidRPr="000C03FA" w:rsidRDefault="00D76392" w:rsidP="007F3A4F">
      <w:pPr>
        <w:numPr>
          <w:ilvl w:val="0"/>
          <w:numId w:val="8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Bác sỹ: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="00354508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21" w:author="admin" w:date="2023-04-27T22:23:00Z">
        <w:r w:rsidR="002E5B9F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ins w:id="1422" w:author="Ngoc Le Van Truong" w:date="2023-04-28T10:05:00Z">
        <w:r w:rsidR="00EB7FEE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ab/>
        </w:r>
        <w:r w:rsidR="00EB7FEE" w:rsidRPr="00C92CE1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số lượng  </w:t>
        </w:r>
        <w:r w:rsidR="00EB7FEE" w:rsidRPr="00471753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11225DE3" w14:textId="4793F07F" w:rsidR="00D76392" w:rsidRPr="000C03FA" w:rsidRDefault="00D76392" w:rsidP="007F3A4F">
      <w:pPr>
        <w:numPr>
          <w:ilvl w:val="0"/>
          <w:numId w:val="8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Y sỹ: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="00354508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ins w:id="1423" w:author="Ngoc Le Van Truong" w:date="2023-04-28T10:05:00Z">
        <w:r w:rsidR="00EB7FEE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ab/>
        </w:r>
        <w:r w:rsidR="00EB7FEE" w:rsidRPr="00C92CE1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số lượng  </w:t>
        </w:r>
        <w:r w:rsidR="00EB7FEE" w:rsidRPr="00471753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6E789026" w14:textId="4B55427E" w:rsidR="00D76392" w:rsidRPr="000C03FA" w:rsidRDefault="00D76392" w:rsidP="007F3A4F">
      <w:pPr>
        <w:numPr>
          <w:ilvl w:val="0"/>
          <w:numId w:val="8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Điều dưỡng: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="00354508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ins w:id="1424" w:author="Ngoc Le Van Truong" w:date="2023-04-28T10:05:00Z">
        <w:r w:rsidR="00EB7FEE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ab/>
        </w:r>
      </w:ins>
      <w:ins w:id="1425" w:author="Ngoc Le Van Truong" w:date="2023-04-28T10:06:00Z">
        <w:r w:rsidR="00EB7FEE" w:rsidRPr="00C92CE1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số lượng  </w:t>
        </w:r>
        <w:r w:rsidR="00EB7FEE" w:rsidRPr="00471753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2158FCF0" w14:textId="6A954744" w:rsidR="00354508" w:rsidRPr="000C03FA" w:rsidRDefault="00354508" w:rsidP="007F3A4F">
      <w:pPr>
        <w:numPr>
          <w:ilvl w:val="0"/>
          <w:numId w:val="8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lastRenderedPageBreak/>
        <w:t xml:space="preserve">Kỹ thuật viên: </w:t>
      </w:r>
      <w:r w:rsidRPr="000C03FA">
        <w:rPr>
          <w:rFonts w:ascii="Times New Roman" w:hAnsi="Times New Roman"/>
          <w:color w:val="111111"/>
          <w:sz w:val="26"/>
          <w:szCs w:val="26"/>
        </w:rPr>
        <w:tab/>
      </w:r>
      <w:ins w:id="1426" w:author="admin" w:date="2023-04-27T21:28:00Z">
        <w:r w:rsidR="00505A1D">
          <w:rPr>
            <w:rFonts w:ascii="Times New Roman" w:hAnsi="Times New Roman"/>
            <w:color w:val="111111"/>
            <w:sz w:val="26"/>
            <w:szCs w:val="26"/>
          </w:rPr>
          <w:tab/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ins w:id="1427" w:author="Ngoc Le Van Truong" w:date="2023-04-28T10:06:00Z">
        <w:r w:rsidR="00EB7FEE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ab/>
        </w:r>
        <w:r w:rsidR="00EB7FEE" w:rsidRPr="00C92CE1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số lượng  </w:t>
        </w:r>
        <w:r w:rsidR="00EB7FEE" w:rsidRPr="00471753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223EF4F9" w14:textId="536187CB" w:rsidR="00D76392" w:rsidRPr="000C03FA" w:rsidRDefault="00D76392" w:rsidP="007F3A4F">
      <w:pPr>
        <w:numPr>
          <w:ilvl w:val="0"/>
          <w:numId w:val="8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Lái xe: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="00354508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28" w:author="admin" w:date="2023-04-27T21:28:00Z">
        <w:r w:rsidR="00505A1D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ins w:id="1429" w:author="Ngoc Le Van Truong" w:date="2023-04-28T10:06:00Z">
        <w:r w:rsidR="00EB7FEE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ab/>
        </w:r>
        <w:r w:rsidR="00EB7FEE" w:rsidRPr="00C92CE1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số lượng  </w:t>
        </w:r>
        <w:r w:rsidR="00EB7FEE" w:rsidRPr="00471753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08A33977" w14:textId="4DFA33DB" w:rsidR="00D76392" w:rsidRPr="000C03FA" w:rsidRDefault="00D76392" w:rsidP="007F3A4F">
      <w:pPr>
        <w:pStyle w:val="ListParagraph"/>
        <w:numPr>
          <w:ilvl w:val="0"/>
          <w:numId w:val="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Khác (ghi cụ thể)</w:t>
      </w:r>
    </w:p>
    <w:p w14:paraId="7FFD46EA" w14:textId="40F188E4" w:rsidR="00D15AFB" w:rsidDel="00EB7FEE" w:rsidRDefault="00D15AFB" w:rsidP="00EB7FEE">
      <w:pPr>
        <w:numPr>
          <w:ilvl w:val="0"/>
          <w:numId w:val="21"/>
        </w:numPr>
        <w:spacing w:before="60"/>
        <w:jc w:val="both"/>
        <w:rPr>
          <w:del w:id="1430" w:author="Ngoc Le Van Truong" w:date="2023-04-28T10:06:00Z"/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Bộ phận điều hành cấp cứu: </w:t>
      </w:r>
      <w:r w:rsidR="00354508" w:rsidRPr="000C03FA">
        <w:rPr>
          <w:rFonts w:ascii="Times New Roman" w:hAnsi="Times New Roman"/>
          <w:color w:val="111111"/>
          <w:sz w:val="26"/>
          <w:szCs w:val="26"/>
        </w:rPr>
        <w:tab/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không </w:t>
      </w:r>
      <w:bookmarkStart w:id="1431" w:name="_Hlk133568886"/>
      <w:r w:rsidRPr="000C03FA">
        <w:rPr>
          <w:rFonts w:ascii="Segoe UI Symbol" w:hAnsi="Segoe UI Symbol" w:cs="Segoe UI Symbol"/>
          <w:color w:val="111111"/>
          <w:sz w:val="26"/>
          <w:szCs w:val="26"/>
        </w:rPr>
        <w:t>☐</w:t>
      </w:r>
      <w:bookmarkEnd w:id="1431"/>
      <w:r w:rsidRPr="000C03FA">
        <w:rPr>
          <w:rFonts w:ascii="Times New Roman" w:hAnsi="Times New Roman"/>
          <w:color w:val="111111"/>
          <w:sz w:val="26"/>
          <w:szCs w:val="26"/>
        </w:rPr>
        <w:t xml:space="preserve">      có </w:t>
      </w:r>
      <w:r w:rsidRPr="000C03FA">
        <w:rPr>
          <w:rFonts w:ascii="Segoe UI Symbol" w:hAnsi="Segoe UI Symbol" w:cs="Segoe UI Symbol"/>
          <w:color w:val="111111"/>
          <w:sz w:val="26"/>
          <w:szCs w:val="26"/>
        </w:rPr>
        <w:t>☐</w:t>
      </w:r>
    </w:p>
    <w:p w14:paraId="7F42CF61" w14:textId="77777777" w:rsidR="00EB7FEE" w:rsidRPr="000C03FA" w:rsidRDefault="00EB7FEE" w:rsidP="007F3A4F">
      <w:pPr>
        <w:numPr>
          <w:ilvl w:val="0"/>
          <w:numId w:val="21"/>
        </w:numPr>
        <w:spacing w:before="60"/>
        <w:jc w:val="both"/>
        <w:rPr>
          <w:ins w:id="1432" w:author="Ngoc Le Van Truong" w:date="2023-04-28T10:06:00Z"/>
          <w:rFonts w:ascii="Times New Roman" w:hAnsi="Times New Roman"/>
          <w:color w:val="111111"/>
          <w:sz w:val="26"/>
          <w:szCs w:val="26"/>
        </w:rPr>
      </w:pPr>
    </w:p>
    <w:p w14:paraId="1A90F5BE" w14:textId="77777777" w:rsidR="00EB7FEE" w:rsidRPr="00EB7FEE" w:rsidRDefault="00D15AFB">
      <w:pPr>
        <w:numPr>
          <w:ilvl w:val="0"/>
          <w:numId w:val="21"/>
        </w:numPr>
        <w:spacing w:before="60"/>
        <w:jc w:val="both"/>
        <w:rPr>
          <w:ins w:id="1433" w:author="Ngoc Le Van Truong" w:date="2023-04-28T10:06:00Z"/>
          <w:rFonts w:ascii="Times New Roman" w:hAnsi="Times New Roman"/>
          <w:color w:val="111111"/>
          <w:sz w:val="26"/>
          <w:szCs w:val="26"/>
          <w:lang w:val="vi-VN"/>
        </w:rPr>
        <w:pPrChange w:id="1434" w:author="Ngoc Le Van Truong" w:date="2023-04-28T10:06:00Z">
          <w:pPr>
            <w:numPr>
              <w:numId w:val="47"/>
            </w:numPr>
            <w:spacing w:before="60"/>
            <w:ind w:left="360" w:hanging="360"/>
            <w:jc w:val="both"/>
          </w:pPr>
        </w:pPrChange>
      </w:pPr>
      <w:r w:rsidRPr="00EB7FEE">
        <w:rPr>
          <w:rFonts w:ascii="Times New Roman" w:hAnsi="Times New Roman"/>
          <w:color w:val="111111"/>
          <w:sz w:val="26"/>
          <w:szCs w:val="26"/>
        </w:rPr>
        <w:t xml:space="preserve">Người </w:t>
      </w:r>
      <w:del w:id="1435" w:author="admin" w:date="2023-04-27T21:27:00Z">
        <w:r w:rsidRPr="00EB7FEE" w:rsidDel="00505A1D">
          <w:rPr>
            <w:rFonts w:ascii="Times New Roman" w:hAnsi="Times New Roman"/>
            <w:color w:val="111111"/>
            <w:sz w:val="26"/>
            <w:szCs w:val="26"/>
          </w:rPr>
          <w:delText>điều phối (tiếp nhận thông tin</w:delText>
        </w:r>
      </w:del>
      <w:ins w:id="1436" w:author="admin" w:date="2023-04-27T21:27:00Z">
        <w:r w:rsidR="00505A1D" w:rsidRPr="00EB7FEE">
          <w:rPr>
            <w:rFonts w:ascii="Times New Roman" w:hAnsi="Times New Roman"/>
            <w:color w:val="111111"/>
            <w:sz w:val="26"/>
            <w:szCs w:val="26"/>
          </w:rPr>
          <w:t>điều phối</w:t>
        </w:r>
      </w:ins>
      <w:r w:rsidRPr="00EB7FEE">
        <w:rPr>
          <w:rFonts w:ascii="Times New Roman" w:hAnsi="Times New Roman"/>
          <w:color w:val="111111"/>
          <w:sz w:val="26"/>
          <w:szCs w:val="26"/>
        </w:rPr>
        <w:t xml:space="preserve"> cấp cứu</w:t>
      </w:r>
      <w:ins w:id="1437" w:author="Ngoc Le Van Truong" w:date="2023-04-28T10:06:00Z">
        <w:r w:rsidR="00EB7FEE" w:rsidRPr="00EB7FEE">
          <w:rPr>
            <w:rFonts w:ascii="Times New Roman" w:hAnsi="Times New Roman"/>
            <w:color w:val="111111"/>
            <w:sz w:val="26"/>
            <w:szCs w:val="26"/>
          </w:rPr>
          <w:t xml:space="preserve"> (tiếp nhận thông tin cấp cứu) là</w:t>
        </w:r>
      </w:ins>
    </w:p>
    <w:p w14:paraId="32966EBA" w14:textId="2175719B" w:rsidR="00D15AFB" w:rsidRPr="000C03FA" w:rsidDel="00EB7FEE" w:rsidRDefault="00D15AFB">
      <w:pPr>
        <w:numPr>
          <w:ilvl w:val="1"/>
          <w:numId w:val="39"/>
        </w:numPr>
        <w:spacing w:before="60"/>
        <w:jc w:val="both"/>
        <w:rPr>
          <w:del w:id="1438" w:author="Ngoc Le Van Truong" w:date="2023-04-28T10:06:00Z"/>
          <w:rFonts w:ascii="Times New Roman" w:hAnsi="Times New Roman"/>
          <w:color w:val="111111"/>
          <w:sz w:val="26"/>
          <w:szCs w:val="26"/>
          <w:lang w:val="vi-VN"/>
        </w:rPr>
        <w:pPrChange w:id="1439" w:author="Ngoc Le Van Truong" w:date="2023-04-28T10:06:00Z">
          <w:pPr>
            <w:numPr>
              <w:numId w:val="21"/>
            </w:numPr>
            <w:spacing w:before="60"/>
            <w:ind w:left="360" w:hanging="360"/>
            <w:jc w:val="both"/>
          </w:pPr>
        </w:pPrChange>
      </w:pPr>
      <w:del w:id="1440" w:author="admin" w:date="2023-04-27T21:27:00Z">
        <w:r w:rsidRPr="00EB7FEE" w:rsidDel="00505A1D">
          <w:rPr>
            <w:rFonts w:ascii="Times New Roman" w:hAnsi="Times New Roman"/>
            <w:color w:val="111111"/>
            <w:sz w:val="26"/>
            <w:szCs w:val="26"/>
          </w:rPr>
          <w:delText>)</w:delText>
        </w:r>
      </w:del>
    </w:p>
    <w:p w14:paraId="5022A8D1" w14:textId="1053E621" w:rsidR="00D15AFB" w:rsidRPr="00EB7FEE" w:rsidRDefault="00D15AFB">
      <w:pPr>
        <w:numPr>
          <w:ilvl w:val="1"/>
          <w:numId w:val="3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  <w:pPrChange w:id="1441" w:author="Ngoc Le Van Truong" w:date="2023-04-28T10:06:00Z">
          <w:pPr>
            <w:pStyle w:val="ListParagraph"/>
            <w:numPr>
              <w:ilvl w:val="1"/>
              <w:numId w:val="39"/>
            </w:numPr>
            <w:spacing w:before="60"/>
            <w:ind w:left="1080" w:hanging="360"/>
            <w:contextualSpacing w:val="0"/>
            <w:jc w:val="both"/>
          </w:pPr>
        </w:pPrChange>
      </w:pPr>
      <w:r w:rsidRPr="00EB7FEE">
        <w:rPr>
          <w:rFonts w:ascii="Times New Roman" w:hAnsi="Times New Roman"/>
          <w:color w:val="111111"/>
          <w:sz w:val="26"/>
          <w:szCs w:val="26"/>
          <w:lang w:val="vi-VN"/>
        </w:rPr>
        <w:t>Bác sĩ CK HSCC</w:t>
      </w:r>
      <w:ins w:id="1442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5CB32C32" w14:textId="510BAE8D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Bác sĩ CK nội, hệ nội</w:t>
      </w:r>
      <w:ins w:id="1443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60B364EF" w14:textId="4BAD0CB4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Bác sỹ chuyên ngoại</w:t>
      </w:r>
      <w:ins w:id="1444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5D341ECE" w14:textId="7030BBF4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Bác sỹ chuyên khoa khác</w:t>
      </w:r>
      <w:ins w:id="1445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338EB9F3" w14:textId="6406ECE7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Bác sỹ đa khoa: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46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05807573" w14:textId="73B41BFC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Bác sỹ y học dự phòng</w:t>
      </w:r>
      <w:ins w:id="1447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2C266BE9" w14:textId="0066CAD9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Y sỹ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48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</w:p>
    <w:p w14:paraId="372E6E27" w14:textId="54AF3864" w:rsidR="00D76392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Điều dưỡng: </w:t>
      </w:r>
      <w:ins w:id="1449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590686C9" w14:textId="29EBD28F" w:rsidR="00D15AFB" w:rsidRPr="000C03FA" w:rsidRDefault="00D76392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Kỹ thuật viên</w:t>
      </w:r>
      <w:r w:rsidR="00D15AFB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50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  <w:r w:rsidR="00D15AFB"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</w:p>
    <w:p w14:paraId="6A6DAF40" w14:textId="28D42843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del w:id="1451" w:author="Ngoc Le Van Truong" w:date="2023-04-28T10:07:00Z">
        <w:r w:rsidRPr="000C03FA" w:rsidDel="00EB7FEE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Số </w:delText>
        </w:r>
      </w:del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Lái xe: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ab/>
      </w:r>
      <w:ins w:id="1452" w:author="Ngoc Le Van Truong" w:date="2023-04-28T10:07:00Z">
        <w:r w:rsidR="00EB7FEE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EB7FEE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0CE9091D" w14:textId="77777777" w:rsidR="00D15AFB" w:rsidRPr="000C03FA" w:rsidRDefault="00D15AFB" w:rsidP="000316F1">
      <w:pPr>
        <w:pStyle w:val="ListParagraph"/>
        <w:numPr>
          <w:ilvl w:val="1"/>
          <w:numId w:val="3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Khác (ghi cụ thể)……… ……………………….. </w:t>
      </w:r>
    </w:p>
    <w:p w14:paraId="630F4F5C" w14:textId="40AC381F" w:rsidR="00D15AFB" w:rsidRPr="000C03FA" w:rsidRDefault="00D15AFB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Nhân lực trực tổng đài là</w:t>
      </w:r>
      <w:del w:id="1453" w:author="Ngoc Le Van Truong" w:date="2023-04-28T10:11:00Z">
        <w:r w:rsidRPr="000C03FA" w:rsidDel="00F54236">
          <w:rPr>
            <w:rFonts w:ascii="Times New Roman" w:hAnsi="Times New Roman"/>
            <w:color w:val="111111"/>
            <w:sz w:val="26"/>
            <w:szCs w:val="26"/>
            <w:lang w:val="vi-VN"/>
          </w:rPr>
          <w:delText>:</w:delText>
        </w:r>
      </w:del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(câu hỏi nhiều lựa chọn trả lời)</w:t>
      </w:r>
    </w:p>
    <w:p w14:paraId="5D64749B" w14:textId="77777777" w:rsidR="00D15AFB" w:rsidRPr="000C03FA" w:rsidRDefault="00D15AFB" w:rsidP="000316F1">
      <w:pPr>
        <w:pStyle w:val="ListParagraph"/>
        <w:numPr>
          <w:ilvl w:val="1"/>
          <w:numId w:val="40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Chuyên trách</w:t>
      </w:r>
    </w:p>
    <w:p w14:paraId="71DA45A2" w14:textId="77777777" w:rsidR="00D15AFB" w:rsidRPr="000C03FA" w:rsidRDefault="00D15AFB" w:rsidP="000316F1">
      <w:pPr>
        <w:pStyle w:val="ListParagraph"/>
        <w:numPr>
          <w:ilvl w:val="1"/>
          <w:numId w:val="40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Kiêm nhiệm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đ</w:t>
      </w:r>
      <w:r w:rsidRPr="000C03FA">
        <w:rPr>
          <w:rFonts w:ascii="Times New Roman" w:hAnsi="Times New Roman"/>
          <w:color w:val="111111"/>
          <w:sz w:val="26"/>
          <w:szCs w:val="26"/>
        </w:rPr>
        <w:t>ồng thời là thành viên kíp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cấp cứu:</w:t>
      </w:r>
    </w:p>
    <w:p w14:paraId="5DAE4432" w14:textId="77777777" w:rsidR="00D15AFB" w:rsidRPr="000C03FA" w:rsidRDefault="00D15AFB" w:rsidP="000316F1">
      <w:pPr>
        <w:pStyle w:val="ListParagraph"/>
        <w:numPr>
          <w:ilvl w:val="1"/>
          <w:numId w:val="40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Kiêm nhiệm công việc khác</w:t>
      </w:r>
    </w:p>
    <w:p w14:paraId="017B252F" w14:textId="2E7FBF58" w:rsidR="00D15AFB" w:rsidRPr="000C03FA" w:rsidRDefault="00D15AFB" w:rsidP="000316F1">
      <w:pPr>
        <w:pStyle w:val="ListParagraph"/>
        <w:numPr>
          <w:ilvl w:val="1"/>
          <w:numId w:val="40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Phân công đảm bảo thời gian trực: 24/7: </w:t>
      </w:r>
      <w:ins w:id="1454" w:author="admin" w:date="2023-04-27T21:28:00Z">
        <w:r w:rsidR="00505A1D" w:rsidRPr="000C03FA">
          <w:rPr>
            <w:rFonts w:ascii="Times New Roman" w:hAnsi="Times New Roman"/>
            <w:color w:val="111111"/>
            <w:sz w:val="26"/>
            <w:szCs w:val="26"/>
          </w:rPr>
          <w:t xml:space="preserve">không </w:t>
        </w:r>
        <w:r w:rsidR="00505A1D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  <w:r w:rsidR="00505A1D" w:rsidRPr="000C03FA">
          <w:rPr>
            <w:rFonts w:ascii="Times New Roman" w:hAnsi="Times New Roman"/>
            <w:color w:val="111111"/>
            <w:sz w:val="26"/>
            <w:szCs w:val="26"/>
          </w:rPr>
          <w:t xml:space="preserve">      có </w:t>
        </w:r>
        <w:r w:rsidR="00505A1D"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  <w:del w:id="1455" w:author="admin" w:date="2023-04-27T21:28:00Z">
        <w:r w:rsidRPr="000C03FA" w:rsidDel="00505A1D">
          <w:rPr>
            <w:rFonts w:ascii="Times New Roman" w:hAnsi="Times New Roman"/>
            <w:color w:val="111111"/>
            <w:sz w:val="26"/>
            <w:szCs w:val="26"/>
          </w:rPr>
          <w:delText>có/không</w:delText>
        </w:r>
      </w:del>
    </w:p>
    <w:p w14:paraId="6C4E2894" w14:textId="77777777" w:rsidR="00D15AFB" w:rsidRPr="000C03FA" w:rsidRDefault="00D15AFB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Nhân lực trực tổng đài đã từng được đào tạo về nội dung nào sau đây:</w:t>
      </w:r>
    </w:p>
    <w:p w14:paraId="0D77B1ED" w14:textId="77777777" w:rsidR="00D15AFB" w:rsidRPr="000C03FA" w:rsidRDefault="00D15AFB" w:rsidP="007F3A4F">
      <w:pPr>
        <w:pStyle w:val="ListParagraph"/>
        <w:numPr>
          <w:ilvl w:val="0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Kỹ năng khai thác thông tin BN</w:t>
      </w:r>
    </w:p>
    <w:p w14:paraId="43F18F5D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Cách tiếp cận BN</w:t>
      </w:r>
    </w:p>
    <w:p w14:paraId="2515BA74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Tình trạng hiện tại</w:t>
      </w:r>
    </w:p>
    <w:p w14:paraId="4D9EBB8C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Các biện pháp sơ cứu đã thực hiện…</w:t>
      </w:r>
    </w:p>
    <w:p w14:paraId="5D8DC7AB" w14:textId="77777777" w:rsidR="00D15AFB" w:rsidRPr="000C03FA" w:rsidRDefault="00D15AFB" w:rsidP="007F3A4F">
      <w:pPr>
        <w:pStyle w:val="ListParagraph"/>
        <w:numPr>
          <w:ilvl w:val="0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 xml:space="preserve">Kỹ năng tư vấn cho người gọi cấp cứu trước khi đội cấp cứu đến hiện trường: </w:t>
      </w:r>
    </w:p>
    <w:p w14:paraId="2331D4D9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  <w:lang w:val="vi-VN"/>
        </w:rPr>
        <w:t>C</w:t>
      </w:r>
      <w:r w:rsidRPr="000C03FA">
        <w:rPr>
          <w:rFonts w:ascii="Times New Roman" w:hAnsi="Times New Roman"/>
          <w:sz w:val="26"/>
          <w:szCs w:val="26"/>
        </w:rPr>
        <w:t>ách theo dõi BN</w:t>
      </w:r>
    </w:p>
    <w:p w14:paraId="49BF479F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  <w:lang w:val="vi-VN"/>
        </w:rPr>
        <w:t>S</w:t>
      </w:r>
      <w:r w:rsidRPr="000C03FA">
        <w:rPr>
          <w:rFonts w:ascii="Times New Roman" w:hAnsi="Times New Roman"/>
          <w:sz w:val="26"/>
          <w:szCs w:val="26"/>
        </w:rPr>
        <w:t xml:space="preserve">ơ cứu BN </w:t>
      </w:r>
    </w:p>
    <w:p w14:paraId="4A2B80D8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  <w:lang w:val="vi-VN"/>
        </w:rPr>
        <w:t>C</w:t>
      </w:r>
      <w:r w:rsidRPr="000C03FA">
        <w:rPr>
          <w:rFonts w:ascii="Times New Roman" w:hAnsi="Times New Roman"/>
          <w:sz w:val="26"/>
          <w:szCs w:val="26"/>
        </w:rPr>
        <w:t>ách liên lạc với đội cấp cứu...</w:t>
      </w:r>
    </w:p>
    <w:p w14:paraId="01FAAF65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Cách hỗ trợ đội cấp cứu</w:t>
      </w:r>
    </w:p>
    <w:p w14:paraId="09276FC4" w14:textId="77777777" w:rsidR="00D15AFB" w:rsidRPr="000C03FA" w:rsidRDefault="00D15AFB" w:rsidP="007F3A4F">
      <w:pPr>
        <w:pStyle w:val="ListParagraph"/>
        <w:numPr>
          <w:ilvl w:val="2"/>
          <w:numId w:val="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Ước tính được thời gian dự kiến tiếp cận BN</w:t>
      </w:r>
    </w:p>
    <w:p w14:paraId="48F75CEA" w14:textId="77777777" w:rsidR="00D15AFB" w:rsidRPr="000C03FA" w:rsidRDefault="00D15AFB" w:rsidP="007F3A4F">
      <w:pPr>
        <w:pStyle w:val="ListParagraph"/>
        <w:numPr>
          <w:ilvl w:val="0"/>
          <w:numId w:val="7"/>
        </w:numPr>
        <w:spacing w:before="6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Kiến thức khác có liên quan (ghi cụ thể)…</w:t>
      </w:r>
    </w:p>
    <w:p w14:paraId="64CBAD0F" w14:textId="572BCD43" w:rsidR="00D15AFB" w:rsidRPr="00F236EF" w:rsidRDefault="00D15AFB" w:rsidP="007F3A4F">
      <w:pPr>
        <w:numPr>
          <w:ilvl w:val="0"/>
          <w:numId w:val="21"/>
        </w:numPr>
        <w:spacing w:before="60"/>
        <w:jc w:val="both"/>
        <w:rPr>
          <w:ins w:id="1456" w:author="admin" w:date="2023-04-27T21:32:00Z"/>
          <w:rFonts w:ascii="Times New Roman" w:hAnsi="Times New Roman"/>
          <w:color w:val="111111"/>
          <w:sz w:val="26"/>
          <w:szCs w:val="26"/>
          <w:lang w:val="vi-VN"/>
          <w:rPrChange w:id="1457" w:author="admin" w:date="2023-04-27T21:32:00Z">
            <w:rPr>
              <w:ins w:id="1458" w:author="admin" w:date="2023-04-27T21:32:00Z"/>
              <w:rFonts w:ascii="Times New Roman" w:hAnsi="Times New Roman"/>
              <w:color w:val="111111"/>
              <w:sz w:val="26"/>
              <w:szCs w:val="26"/>
            </w:rPr>
          </w:rPrChange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Kíp cấp cứu ngoại viện được đào tạo về nội dung nào sau đây</w:t>
      </w:r>
      <w:r w:rsidR="00046770" w:rsidRPr="000C03FA">
        <w:rPr>
          <w:rFonts w:ascii="Times New Roman" w:hAnsi="Times New Roman"/>
          <w:color w:val="111111"/>
          <w:sz w:val="26"/>
          <w:szCs w:val="26"/>
        </w:rPr>
        <w:t xml:space="preserve"> (theo bất kỳ hình thức, nơi đào tạo)</w:t>
      </w:r>
    </w:p>
    <w:p w14:paraId="466E5576" w14:textId="0B3973B2" w:rsidR="00F236EF" w:rsidRDefault="00F236EF">
      <w:pPr>
        <w:spacing w:before="60"/>
        <w:ind w:left="360"/>
        <w:jc w:val="both"/>
        <w:rPr>
          <w:ins w:id="1459" w:author="admin" w:date="2023-04-27T21:32:00Z"/>
          <w:rFonts w:ascii="Times New Roman" w:hAnsi="Times New Roman"/>
          <w:color w:val="111111"/>
          <w:sz w:val="26"/>
          <w:szCs w:val="26"/>
        </w:rPr>
        <w:pPrChange w:id="1460" w:author="admin" w:date="2023-04-27T21:32:00Z">
          <w:pPr>
            <w:numPr>
              <w:numId w:val="21"/>
            </w:numPr>
            <w:spacing w:before="60"/>
            <w:ind w:left="360" w:hanging="360"/>
            <w:jc w:val="both"/>
          </w:pPr>
        </w:pPrChange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  <w:tblPrChange w:id="1461" w:author="Ngoc Le Van Truong" w:date="2023-04-28T10:15:00Z"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</w:tblPrChange>
      </w:tblPr>
      <w:tblGrid>
        <w:gridCol w:w="625"/>
        <w:gridCol w:w="4320"/>
        <w:gridCol w:w="990"/>
        <w:gridCol w:w="990"/>
        <w:gridCol w:w="990"/>
        <w:gridCol w:w="990"/>
        <w:tblGridChange w:id="1462">
          <w:tblGrid>
            <w:gridCol w:w="625"/>
            <w:gridCol w:w="4320"/>
            <w:gridCol w:w="990"/>
            <w:gridCol w:w="990"/>
            <w:gridCol w:w="990"/>
            <w:gridCol w:w="990"/>
          </w:tblGrid>
        </w:tblGridChange>
      </w:tblGrid>
      <w:tr w:rsidR="00F236EF" w:rsidRPr="00F236EF" w14:paraId="176B28C7" w14:textId="05665523" w:rsidTr="00F54236">
        <w:trPr>
          <w:tblHeader/>
          <w:ins w:id="1463" w:author="admin" w:date="2023-04-27T21:32:00Z"/>
        </w:trPr>
        <w:tc>
          <w:tcPr>
            <w:tcW w:w="625" w:type="dxa"/>
            <w:tcPrChange w:id="1464" w:author="Ngoc Le Van Truong" w:date="2023-04-28T10:15:00Z">
              <w:tcPr>
                <w:tcW w:w="625" w:type="dxa"/>
              </w:tcPr>
            </w:tcPrChange>
          </w:tcPr>
          <w:p w14:paraId="0744D0F0" w14:textId="3C89D263" w:rsidR="00F236EF" w:rsidRPr="00F236EF" w:rsidRDefault="00F236EF" w:rsidP="00F236EF">
            <w:pPr>
              <w:spacing w:before="60"/>
              <w:jc w:val="both"/>
              <w:rPr>
                <w:ins w:id="1465" w:author="admin" w:date="2023-04-27T21:32:00Z"/>
                <w:rFonts w:ascii="Times New Roman" w:hAnsi="Times New Roman"/>
                <w:b/>
                <w:color w:val="111111"/>
                <w:sz w:val="26"/>
                <w:szCs w:val="26"/>
                <w:lang w:val="vi-VN"/>
                <w:rPrChange w:id="1466" w:author="admin" w:date="2023-04-27T21:34:00Z">
                  <w:rPr>
                    <w:ins w:id="1467" w:author="admin" w:date="2023-04-27T21:32:00Z"/>
                    <w:rFonts w:ascii="Times New Roman" w:hAnsi="Times New Roman"/>
                    <w:color w:val="111111"/>
                    <w:sz w:val="26"/>
                    <w:szCs w:val="26"/>
                    <w:lang w:val="vi-VN"/>
                  </w:rPr>
                </w:rPrChange>
              </w:rPr>
            </w:pPr>
            <w:ins w:id="1468" w:author="admin" w:date="2023-04-27T21:33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69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TT</w:t>
              </w:r>
            </w:ins>
          </w:p>
        </w:tc>
        <w:tc>
          <w:tcPr>
            <w:tcW w:w="4320" w:type="dxa"/>
            <w:tcPrChange w:id="1470" w:author="Ngoc Le Van Truong" w:date="2023-04-28T10:15:00Z">
              <w:tcPr>
                <w:tcW w:w="4320" w:type="dxa"/>
              </w:tcPr>
            </w:tcPrChange>
          </w:tcPr>
          <w:p w14:paraId="76102BD3" w14:textId="0E58EE45" w:rsidR="00F236EF" w:rsidRPr="00F236EF" w:rsidRDefault="00F236EF" w:rsidP="00F236EF">
            <w:pPr>
              <w:spacing w:before="60"/>
              <w:jc w:val="both"/>
              <w:rPr>
                <w:ins w:id="1471" w:author="admin" w:date="2023-04-27T21:32:00Z"/>
                <w:rFonts w:ascii="Times New Roman" w:hAnsi="Times New Roman"/>
                <w:b/>
                <w:color w:val="111111"/>
                <w:sz w:val="26"/>
                <w:szCs w:val="26"/>
                <w:lang w:val="vi-VN"/>
                <w:rPrChange w:id="1472" w:author="admin" w:date="2023-04-27T21:34:00Z">
                  <w:rPr>
                    <w:ins w:id="1473" w:author="admin" w:date="2023-04-27T21:32:00Z"/>
                    <w:rFonts w:ascii="Times New Roman" w:hAnsi="Times New Roman"/>
                    <w:color w:val="111111"/>
                    <w:sz w:val="26"/>
                    <w:szCs w:val="26"/>
                    <w:lang w:val="vi-VN"/>
                  </w:rPr>
                </w:rPrChange>
              </w:rPr>
            </w:pPr>
            <w:ins w:id="1474" w:author="admin" w:date="2023-04-27T21:33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75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Nội dung đào tạo</w:t>
              </w:r>
            </w:ins>
          </w:p>
        </w:tc>
        <w:tc>
          <w:tcPr>
            <w:tcW w:w="990" w:type="dxa"/>
            <w:tcPrChange w:id="1476" w:author="Ngoc Le Van Truong" w:date="2023-04-28T10:15:00Z">
              <w:tcPr>
                <w:tcW w:w="990" w:type="dxa"/>
              </w:tcPr>
            </w:tcPrChange>
          </w:tcPr>
          <w:p w14:paraId="656E3709" w14:textId="422E0E9E" w:rsidR="00F236EF" w:rsidRPr="00F236EF" w:rsidRDefault="00F236EF" w:rsidP="00F236EF">
            <w:pPr>
              <w:spacing w:before="60"/>
              <w:jc w:val="both"/>
              <w:rPr>
                <w:ins w:id="1477" w:author="admin" w:date="2023-04-27T21:32:00Z"/>
                <w:rFonts w:ascii="Times New Roman" w:hAnsi="Times New Roman"/>
                <w:b/>
                <w:color w:val="111111"/>
                <w:sz w:val="26"/>
                <w:szCs w:val="26"/>
                <w:lang w:val="vi-VN"/>
                <w:rPrChange w:id="1478" w:author="admin" w:date="2023-04-27T21:34:00Z">
                  <w:rPr>
                    <w:ins w:id="1479" w:author="admin" w:date="2023-04-27T21:32:00Z"/>
                    <w:rFonts w:ascii="Times New Roman" w:hAnsi="Times New Roman"/>
                    <w:color w:val="111111"/>
                    <w:sz w:val="26"/>
                    <w:szCs w:val="26"/>
                    <w:lang w:val="vi-VN"/>
                  </w:rPr>
                </w:rPrChange>
              </w:rPr>
            </w:pPr>
            <w:ins w:id="1480" w:author="admin" w:date="2023-04-27T21:33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81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BS</w:t>
              </w:r>
            </w:ins>
          </w:p>
        </w:tc>
        <w:tc>
          <w:tcPr>
            <w:tcW w:w="990" w:type="dxa"/>
            <w:tcPrChange w:id="1482" w:author="Ngoc Le Van Truong" w:date="2023-04-28T10:15:00Z">
              <w:tcPr>
                <w:tcW w:w="990" w:type="dxa"/>
              </w:tcPr>
            </w:tcPrChange>
          </w:tcPr>
          <w:p w14:paraId="50423800" w14:textId="7BF3A6FA" w:rsidR="00F236EF" w:rsidRPr="00F236EF" w:rsidRDefault="00F236EF" w:rsidP="00F236EF">
            <w:pPr>
              <w:spacing w:before="60"/>
              <w:jc w:val="both"/>
              <w:rPr>
                <w:ins w:id="1483" w:author="admin" w:date="2023-04-27T21:32:00Z"/>
                <w:rFonts w:ascii="Times New Roman" w:hAnsi="Times New Roman"/>
                <w:b/>
                <w:color w:val="111111"/>
                <w:sz w:val="26"/>
                <w:szCs w:val="26"/>
                <w:lang w:val="vi-VN"/>
                <w:rPrChange w:id="1484" w:author="admin" w:date="2023-04-27T21:34:00Z">
                  <w:rPr>
                    <w:ins w:id="1485" w:author="admin" w:date="2023-04-27T21:32:00Z"/>
                    <w:rFonts w:ascii="Times New Roman" w:hAnsi="Times New Roman"/>
                    <w:color w:val="111111"/>
                    <w:sz w:val="26"/>
                    <w:szCs w:val="26"/>
                    <w:lang w:val="vi-VN"/>
                  </w:rPr>
                </w:rPrChange>
              </w:rPr>
            </w:pPr>
            <w:ins w:id="1486" w:author="admin" w:date="2023-04-27T21:33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87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Y sỹ</w:t>
              </w:r>
            </w:ins>
          </w:p>
        </w:tc>
        <w:tc>
          <w:tcPr>
            <w:tcW w:w="990" w:type="dxa"/>
            <w:tcPrChange w:id="1488" w:author="Ngoc Le Van Truong" w:date="2023-04-28T10:15:00Z">
              <w:tcPr>
                <w:tcW w:w="990" w:type="dxa"/>
              </w:tcPr>
            </w:tcPrChange>
          </w:tcPr>
          <w:p w14:paraId="234F3B0B" w14:textId="044D26CC" w:rsidR="00F236EF" w:rsidRPr="00F236EF" w:rsidRDefault="00F236EF" w:rsidP="00F236EF">
            <w:pPr>
              <w:spacing w:before="60"/>
              <w:jc w:val="both"/>
              <w:rPr>
                <w:ins w:id="1489" w:author="admin" w:date="2023-04-27T21:34:00Z"/>
                <w:rFonts w:ascii="Times New Roman" w:hAnsi="Times New Roman"/>
                <w:b/>
                <w:sz w:val="26"/>
                <w:szCs w:val="26"/>
                <w:rPrChange w:id="1490" w:author="admin" w:date="2023-04-27T21:34:00Z">
                  <w:rPr>
                    <w:ins w:id="1491" w:author="admin" w:date="2023-04-27T21:34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1492" w:author="admin" w:date="2023-04-27T21:34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93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Điều dưỡng</w:t>
              </w:r>
            </w:ins>
          </w:p>
        </w:tc>
        <w:tc>
          <w:tcPr>
            <w:tcW w:w="990" w:type="dxa"/>
            <w:tcPrChange w:id="1494" w:author="Ngoc Le Van Truong" w:date="2023-04-28T10:15:00Z">
              <w:tcPr>
                <w:tcW w:w="990" w:type="dxa"/>
              </w:tcPr>
            </w:tcPrChange>
          </w:tcPr>
          <w:p w14:paraId="41DCC63A" w14:textId="6516319E" w:rsidR="00F236EF" w:rsidRPr="00F236EF" w:rsidRDefault="00F236EF" w:rsidP="00F236EF">
            <w:pPr>
              <w:spacing w:before="60"/>
              <w:jc w:val="both"/>
              <w:rPr>
                <w:ins w:id="1495" w:author="admin" w:date="2023-04-27T21:34:00Z"/>
                <w:rFonts w:ascii="Times New Roman" w:hAnsi="Times New Roman"/>
                <w:b/>
                <w:sz w:val="26"/>
                <w:szCs w:val="26"/>
                <w:rPrChange w:id="1496" w:author="admin" w:date="2023-04-27T21:34:00Z">
                  <w:rPr>
                    <w:ins w:id="1497" w:author="admin" w:date="2023-04-27T21:34:00Z"/>
                    <w:rFonts w:ascii="Times New Roman" w:hAnsi="Times New Roman"/>
                    <w:sz w:val="26"/>
                    <w:szCs w:val="26"/>
                  </w:rPr>
                </w:rPrChange>
              </w:rPr>
            </w:pPr>
            <w:ins w:id="1498" w:author="admin" w:date="2023-04-27T21:34:00Z">
              <w:r w:rsidRPr="00F236EF">
                <w:rPr>
                  <w:rFonts w:ascii="Times New Roman" w:hAnsi="Times New Roman"/>
                  <w:b/>
                  <w:sz w:val="26"/>
                  <w:szCs w:val="26"/>
                  <w:rPrChange w:id="1499" w:author="admin" w:date="2023-04-27T21:34:00Z">
                    <w:rPr>
                      <w:rFonts w:ascii="Times New Roman" w:hAnsi="Times New Roman"/>
                      <w:sz w:val="26"/>
                      <w:szCs w:val="26"/>
                    </w:rPr>
                  </w:rPrChange>
                </w:rPr>
                <w:t>Lái xe</w:t>
              </w:r>
            </w:ins>
          </w:p>
        </w:tc>
      </w:tr>
      <w:tr w:rsidR="00F236EF" w14:paraId="567571CE" w14:textId="4DAD86D8" w:rsidTr="00376A80">
        <w:trPr>
          <w:ins w:id="1500" w:author="admin" w:date="2023-04-27T21:33:00Z"/>
        </w:trPr>
        <w:tc>
          <w:tcPr>
            <w:tcW w:w="625" w:type="dxa"/>
          </w:tcPr>
          <w:p w14:paraId="4F88C6B2" w14:textId="038B8CD9" w:rsidR="00F236EF" w:rsidRDefault="00F236EF" w:rsidP="00F236EF">
            <w:pPr>
              <w:spacing w:before="60"/>
              <w:jc w:val="both"/>
              <w:rPr>
                <w:ins w:id="150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02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A.</w:t>
              </w:r>
            </w:ins>
          </w:p>
        </w:tc>
        <w:tc>
          <w:tcPr>
            <w:tcW w:w="4320" w:type="dxa"/>
          </w:tcPr>
          <w:p w14:paraId="4D3B716E" w14:textId="1BA71FED" w:rsidR="00F236EF" w:rsidRDefault="00F236EF" w:rsidP="00F236EF">
            <w:pPr>
              <w:spacing w:before="60"/>
              <w:jc w:val="both"/>
              <w:rPr>
                <w:ins w:id="150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04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Cấp c</w:t>
              </w:r>
              <w:r w:rsidRPr="009A7CF2">
                <w:rPr>
                  <w:rFonts w:ascii="Times New Roman" w:hAnsi="Times New Roman"/>
                  <w:b/>
                  <w:sz w:val="26"/>
                  <w:szCs w:val="26"/>
                  <w:lang w:val="vi-VN"/>
                </w:rPr>
                <w:t>ứu nội khoa</w:t>
              </w:r>
            </w:ins>
          </w:p>
        </w:tc>
        <w:tc>
          <w:tcPr>
            <w:tcW w:w="990" w:type="dxa"/>
          </w:tcPr>
          <w:p w14:paraId="7C7B6FD6" w14:textId="77777777" w:rsidR="00F236EF" w:rsidRDefault="00F236EF" w:rsidP="00F236EF">
            <w:pPr>
              <w:spacing w:before="60"/>
              <w:jc w:val="both"/>
              <w:rPr>
                <w:ins w:id="150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67E4DA5" w14:textId="77777777" w:rsidR="00F236EF" w:rsidRDefault="00F236EF" w:rsidP="00F236EF">
            <w:pPr>
              <w:spacing w:before="60"/>
              <w:jc w:val="both"/>
              <w:rPr>
                <w:ins w:id="150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DC49C8" w14:textId="77777777" w:rsidR="00F236EF" w:rsidRDefault="00F236EF" w:rsidP="00F236EF">
            <w:pPr>
              <w:spacing w:before="60"/>
              <w:jc w:val="both"/>
              <w:rPr>
                <w:ins w:id="150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51AFC44" w14:textId="77777777" w:rsidR="00F236EF" w:rsidRDefault="00F236EF" w:rsidP="00F236EF">
            <w:pPr>
              <w:spacing w:before="60"/>
              <w:jc w:val="both"/>
              <w:rPr>
                <w:ins w:id="150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F236EF" w14:paraId="72CC97B2" w14:textId="474C707A" w:rsidTr="00376A80">
        <w:trPr>
          <w:ins w:id="1509" w:author="admin" w:date="2023-04-27T21:33:00Z"/>
        </w:trPr>
        <w:tc>
          <w:tcPr>
            <w:tcW w:w="625" w:type="dxa"/>
          </w:tcPr>
          <w:p w14:paraId="1017F35B" w14:textId="77777777" w:rsidR="00F236EF" w:rsidRPr="00F236EF" w:rsidRDefault="00F236E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1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  <w:rPrChange w:id="1511" w:author="admin" w:date="2023-04-27T21:34:00Z">
                  <w:rPr>
                    <w:ins w:id="1512" w:author="admin" w:date="2023-04-27T21:33:00Z"/>
                    <w:lang w:val="vi-VN"/>
                  </w:rPr>
                </w:rPrChange>
              </w:rPr>
              <w:pPrChange w:id="1513" w:author="admin" w:date="2023-04-27T21:34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01DFA6E8" w14:textId="75807853" w:rsidR="00F236EF" w:rsidRDefault="00F236EF" w:rsidP="00F236EF">
            <w:pPr>
              <w:spacing w:before="60"/>
              <w:jc w:val="both"/>
              <w:rPr>
                <w:ins w:id="151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15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Nhận định và kiểm soát ban đầu bệnh nhân cấp cứu</w:t>
              </w:r>
            </w:ins>
          </w:p>
        </w:tc>
        <w:tc>
          <w:tcPr>
            <w:tcW w:w="990" w:type="dxa"/>
          </w:tcPr>
          <w:p w14:paraId="7C12B246" w14:textId="77777777" w:rsidR="00F236EF" w:rsidRDefault="00F236EF" w:rsidP="00F236EF">
            <w:pPr>
              <w:spacing w:before="60"/>
              <w:jc w:val="both"/>
              <w:rPr>
                <w:ins w:id="151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44E16C6" w14:textId="77777777" w:rsidR="00F236EF" w:rsidRDefault="00F236EF" w:rsidP="00F236EF">
            <w:pPr>
              <w:spacing w:before="60"/>
              <w:jc w:val="both"/>
              <w:rPr>
                <w:ins w:id="151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9A5E9F2" w14:textId="77777777" w:rsidR="00F236EF" w:rsidRDefault="00F236EF" w:rsidP="00F236EF">
            <w:pPr>
              <w:spacing w:before="60"/>
              <w:jc w:val="both"/>
              <w:rPr>
                <w:ins w:id="151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A83E5DD" w14:textId="77777777" w:rsidR="00F236EF" w:rsidRDefault="00F236EF" w:rsidP="00F236EF">
            <w:pPr>
              <w:spacing w:before="60"/>
              <w:jc w:val="both"/>
              <w:rPr>
                <w:ins w:id="151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F236EF" w14:paraId="0435B32E" w14:textId="11163E8F" w:rsidTr="00376A80">
        <w:trPr>
          <w:ins w:id="1520" w:author="admin" w:date="2023-04-27T21:33:00Z"/>
        </w:trPr>
        <w:tc>
          <w:tcPr>
            <w:tcW w:w="625" w:type="dxa"/>
          </w:tcPr>
          <w:p w14:paraId="57A50FCE" w14:textId="77777777" w:rsidR="00F236EF" w:rsidRPr="00F236EF" w:rsidRDefault="00F236E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2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  <w:rPrChange w:id="1522" w:author="admin" w:date="2023-04-27T21:34:00Z">
                  <w:rPr>
                    <w:ins w:id="1523" w:author="admin" w:date="2023-04-27T21:33:00Z"/>
                    <w:lang w:val="vi-VN"/>
                  </w:rPr>
                </w:rPrChange>
              </w:rPr>
              <w:pPrChange w:id="1524" w:author="admin" w:date="2023-04-27T21:34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725C27C7" w14:textId="5C94EEF4" w:rsidR="00F236EF" w:rsidRDefault="00F236EF" w:rsidP="00F236EF">
            <w:pPr>
              <w:spacing w:before="60"/>
              <w:jc w:val="both"/>
              <w:rPr>
                <w:ins w:id="152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26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Các kỹ thuật </w:t>
              </w:r>
              <w:r>
                <w:rPr>
                  <w:rFonts w:ascii="Times New Roman" w:hAnsi="Times New Roman"/>
                  <w:sz w:val="26"/>
                  <w:szCs w:val="26"/>
                </w:rPr>
                <w:t>kiểm soát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đường thở</w:t>
              </w:r>
            </w:ins>
          </w:p>
        </w:tc>
        <w:tc>
          <w:tcPr>
            <w:tcW w:w="990" w:type="dxa"/>
          </w:tcPr>
          <w:p w14:paraId="546EE43E" w14:textId="77777777" w:rsidR="00F236EF" w:rsidRDefault="00F236EF" w:rsidP="00F236EF">
            <w:pPr>
              <w:spacing w:before="60"/>
              <w:jc w:val="both"/>
              <w:rPr>
                <w:ins w:id="152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D370E8B" w14:textId="77777777" w:rsidR="00F236EF" w:rsidRDefault="00F236EF" w:rsidP="00F236EF">
            <w:pPr>
              <w:spacing w:before="60"/>
              <w:jc w:val="both"/>
              <w:rPr>
                <w:ins w:id="152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D6A39DA" w14:textId="77777777" w:rsidR="00F236EF" w:rsidRDefault="00F236EF" w:rsidP="00F236EF">
            <w:pPr>
              <w:spacing w:before="60"/>
              <w:jc w:val="both"/>
              <w:rPr>
                <w:ins w:id="152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D6A9D50" w14:textId="77777777" w:rsidR="00F236EF" w:rsidRDefault="00F236EF" w:rsidP="00F236EF">
            <w:pPr>
              <w:spacing w:before="60"/>
              <w:jc w:val="both"/>
              <w:rPr>
                <w:ins w:id="153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F236EF" w14:paraId="1FE25098" w14:textId="1E21C3BB" w:rsidTr="00376A80">
        <w:trPr>
          <w:ins w:id="1531" w:author="admin" w:date="2023-04-27T21:33:00Z"/>
        </w:trPr>
        <w:tc>
          <w:tcPr>
            <w:tcW w:w="625" w:type="dxa"/>
          </w:tcPr>
          <w:p w14:paraId="1CAB5AB5" w14:textId="77777777" w:rsidR="00F236EF" w:rsidRPr="00F236EF" w:rsidRDefault="00F236E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3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  <w:rPrChange w:id="1533" w:author="admin" w:date="2023-04-27T21:34:00Z">
                  <w:rPr>
                    <w:ins w:id="1534" w:author="admin" w:date="2023-04-27T21:33:00Z"/>
                    <w:lang w:val="vi-VN"/>
                  </w:rPr>
                </w:rPrChange>
              </w:rPr>
              <w:pPrChange w:id="1535" w:author="admin" w:date="2023-04-27T21:34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74C38647" w14:textId="589FE892" w:rsidR="00F236EF" w:rsidRDefault="00F236EF" w:rsidP="00F236EF">
            <w:pPr>
              <w:spacing w:before="60"/>
              <w:jc w:val="both"/>
              <w:rPr>
                <w:ins w:id="153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37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ban đầu suy hô hấp cấp</w:t>
              </w:r>
            </w:ins>
          </w:p>
        </w:tc>
        <w:tc>
          <w:tcPr>
            <w:tcW w:w="990" w:type="dxa"/>
          </w:tcPr>
          <w:p w14:paraId="0C03384C" w14:textId="77777777" w:rsidR="00F236EF" w:rsidRDefault="00F236EF" w:rsidP="00F236EF">
            <w:pPr>
              <w:spacing w:before="60"/>
              <w:jc w:val="both"/>
              <w:rPr>
                <w:ins w:id="153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29381AA" w14:textId="77777777" w:rsidR="00F236EF" w:rsidRDefault="00F236EF" w:rsidP="00F236EF">
            <w:pPr>
              <w:spacing w:before="60"/>
              <w:jc w:val="both"/>
              <w:rPr>
                <w:ins w:id="153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BE1CE34" w14:textId="77777777" w:rsidR="00F236EF" w:rsidRDefault="00F236EF" w:rsidP="00F236EF">
            <w:pPr>
              <w:spacing w:before="60"/>
              <w:jc w:val="both"/>
              <w:rPr>
                <w:ins w:id="154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05EA338" w14:textId="77777777" w:rsidR="00F236EF" w:rsidRDefault="00F236EF" w:rsidP="00F236EF">
            <w:pPr>
              <w:spacing w:before="60"/>
              <w:jc w:val="both"/>
              <w:rPr>
                <w:ins w:id="154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F236EF" w14:paraId="2F207807" w14:textId="19A85D5C" w:rsidTr="00376A80">
        <w:trPr>
          <w:ins w:id="1542" w:author="admin" w:date="2023-04-27T21:33:00Z"/>
        </w:trPr>
        <w:tc>
          <w:tcPr>
            <w:tcW w:w="625" w:type="dxa"/>
          </w:tcPr>
          <w:p w14:paraId="6535F259" w14:textId="77777777" w:rsidR="00F236EF" w:rsidRPr="00F236EF" w:rsidRDefault="00F236E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4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  <w:rPrChange w:id="1544" w:author="admin" w:date="2023-04-27T21:34:00Z">
                  <w:rPr>
                    <w:ins w:id="1545" w:author="admin" w:date="2023-04-27T21:33:00Z"/>
                    <w:lang w:val="vi-VN"/>
                  </w:rPr>
                </w:rPrChange>
              </w:rPr>
              <w:pPrChange w:id="1546" w:author="admin" w:date="2023-04-27T21:34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619F37D8" w14:textId="09AA1264" w:rsidR="00F236EF" w:rsidRDefault="00F236EF" w:rsidP="00F236EF">
            <w:pPr>
              <w:spacing w:before="60"/>
              <w:jc w:val="both"/>
              <w:rPr>
                <w:ins w:id="154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48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sốc</w:t>
              </w:r>
            </w:ins>
          </w:p>
        </w:tc>
        <w:tc>
          <w:tcPr>
            <w:tcW w:w="990" w:type="dxa"/>
          </w:tcPr>
          <w:p w14:paraId="342E33E9" w14:textId="77777777" w:rsidR="00F236EF" w:rsidRDefault="00F236EF" w:rsidP="00F236EF">
            <w:pPr>
              <w:spacing w:before="60"/>
              <w:jc w:val="both"/>
              <w:rPr>
                <w:ins w:id="154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B8A2E56" w14:textId="77777777" w:rsidR="00F236EF" w:rsidRDefault="00F236EF" w:rsidP="00F236EF">
            <w:pPr>
              <w:spacing w:before="60"/>
              <w:jc w:val="both"/>
              <w:rPr>
                <w:ins w:id="155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94518F0" w14:textId="77777777" w:rsidR="00F236EF" w:rsidRDefault="00F236EF" w:rsidP="00F236EF">
            <w:pPr>
              <w:spacing w:before="60"/>
              <w:jc w:val="both"/>
              <w:rPr>
                <w:ins w:id="155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B1246DF" w14:textId="77777777" w:rsidR="00F236EF" w:rsidRDefault="00F236EF" w:rsidP="00F236EF">
            <w:pPr>
              <w:spacing w:before="60"/>
              <w:jc w:val="both"/>
              <w:rPr>
                <w:ins w:id="155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1A5B5726" w14:textId="77777777" w:rsidTr="00376A80">
        <w:trPr>
          <w:ins w:id="1553" w:author="admin" w:date="2023-04-27T22:25:00Z"/>
        </w:trPr>
        <w:tc>
          <w:tcPr>
            <w:tcW w:w="625" w:type="dxa"/>
          </w:tcPr>
          <w:p w14:paraId="53191205" w14:textId="77777777" w:rsidR="002E5B9F" w:rsidRPr="00F236EF" w:rsidRDefault="002E5B9F" w:rsidP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54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320" w:type="dxa"/>
          </w:tcPr>
          <w:p w14:paraId="03D530D9" w14:textId="53F081E2" w:rsidR="002E5B9F" w:rsidRPr="000C03FA" w:rsidRDefault="002E5B9F" w:rsidP="002E5B9F">
            <w:pPr>
              <w:spacing w:before="60"/>
              <w:jc w:val="both"/>
              <w:rPr>
                <w:ins w:id="1555" w:author="admin" w:date="2023-04-27T22:25:00Z"/>
                <w:rFonts w:ascii="Times New Roman" w:hAnsi="Times New Roman"/>
                <w:sz w:val="26"/>
                <w:szCs w:val="26"/>
              </w:rPr>
            </w:pPr>
            <w:ins w:id="1556" w:author="admin" w:date="2023-04-27T22:25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cơ bản</w:t>
              </w:r>
            </w:ins>
          </w:p>
        </w:tc>
        <w:tc>
          <w:tcPr>
            <w:tcW w:w="990" w:type="dxa"/>
          </w:tcPr>
          <w:p w14:paraId="24BF9EF2" w14:textId="77777777" w:rsidR="002E5B9F" w:rsidRDefault="002E5B9F" w:rsidP="002E5B9F">
            <w:pPr>
              <w:spacing w:before="60"/>
              <w:jc w:val="both"/>
              <w:rPr>
                <w:ins w:id="1557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6416089" w14:textId="77777777" w:rsidR="002E5B9F" w:rsidRDefault="002E5B9F" w:rsidP="002E5B9F">
            <w:pPr>
              <w:spacing w:before="60"/>
              <w:jc w:val="both"/>
              <w:rPr>
                <w:ins w:id="1558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5215191" w14:textId="77777777" w:rsidR="002E5B9F" w:rsidRDefault="002E5B9F" w:rsidP="002E5B9F">
            <w:pPr>
              <w:spacing w:before="60"/>
              <w:jc w:val="both"/>
              <w:rPr>
                <w:ins w:id="1559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A4313CD" w14:textId="77777777" w:rsidR="002E5B9F" w:rsidRDefault="002E5B9F" w:rsidP="002E5B9F">
            <w:pPr>
              <w:spacing w:before="60"/>
              <w:jc w:val="both"/>
              <w:rPr>
                <w:ins w:id="1560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DF5F7E6" w14:textId="77777777" w:rsidTr="00376A80">
        <w:trPr>
          <w:ins w:id="1561" w:author="admin" w:date="2023-04-27T22:25:00Z"/>
        </w:trPr>
        <w:tc>
          <w:tcPr>
            <w:tcW w:w="625" w:type="dxa"/>
          </w:tcPr>
          <w:p w14:paraId="768A967F" w14:textId="77777777" w:rsidR="002E5B9F" w:rsidRPr="00F236EF" w:rsidRDefault="002E5B9F" w:rsidP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62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320" w:type="dxa"/>
          </w:tcPr>
          <w:p w14:paraId="3DBC7F25" w14:textId="4CB39CE2" w:rsidR="002E5B9F" w:rsidRPr="000C03FA" w:rsidRDefault="002E5B9F" w:rsidP="002E5B9F">
            <w:pPr>
              <w:spacing w:before="60"/>
              <w:jc w:val="both"/>
              <w:rPr>
                <w:ins w:id="1563" w:author="admin" w:date="2023-04-27T22:25:00Z"/>
                <w:rFonts w:ascii="Times New Roman" w:hAnsi="Times New Roman"/>
                <w:sz w:val="26"/>
                <w:szCs w:val="26"/>
              </w:rPr>
            </w:pPr>
            <w:ins w:id="1564" w:author="admin" w:date="2023-04-27T22:25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nâng cao</w:t>
              </w:r>
            </w:ins>
          </w:p>
        </w:tc>
        <w:tc>
          <w:tcPr>
            <w:tcW w:w="990" w:type="dxa"/>
          </w:tcPr>
          <w:p w14:paraId="036695C6" w14:textId="77777777" w:rsidR="002E5B9F" w:rsidRDefault="002E5B9F" w:rsidP="002E5B9F">
            <w:pPr>
              <w:spacing w:before="60"/>
              <w:jc w:val="both"/>
              <w:rPr>
                <w:ins w:id="1565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18C6C8D" w14:textId="77777777" w:rsidR="002E5B9F" w:rsidRDefault="002E5B9F" w:rsidP="002E5B9F">
            <w:pPr>
              <w:spacing w:before="60"/>
              <w:jc w:val="both"/>
              <w:rPr>
                <w:ins w:id="1566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32D29B9" w14:textId="77777777" w:rsidR="002E5B9F" w:rsidRDefault="002E5B9F" w:rsidP="002E5B9F">
            <w:pPr>
              <w:spacing w:before="60"/>
              <w:jc w:val="both"/>
              <w:rPr>
                <w:ins w:id="1567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6A68982" w14:textId="77777777" w:rsidR="002E5B9F" w:rsidRDefault="002E5B9F" w:rsidP="002E5B9F">
            <w:pPr>
              <w:spacing w:before="60"/>
              <w:jc w:val="both"/>
              <w:rPr>
                <w:ins w:id="1568" w:author="admin" w:date="2023-04-27T22:25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18B93B37" w14:textId="3735B88C" w:rsidTr="00376A80">
        <w:trPr>
          <w:ins w:id="1569" w:author="admin" w:date="2023-04-27T21:33:00Z"/>
        </w:trPr>
        <w:tc>
          <w:tcPr>
            <w:tcW w:w="625" w:type="dxa"/>
          </w:tcPr>
          <w:p w14:paraId="1C65E98B" w14:textId="77777777" w:rsidR="002E5B9F" w:rsidRPr="00F236E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7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  <w:rPrChange w:id="1571" w:author="admin" w:date="2023-04-27T21:34:00Z">
                  <w:rPr>
                    <w:ins w:id="1572" w:author="admin" w:date="2023-04-27T21:33:00Z"/>
                    <w:lang w:val="vi-VN"/>
                  </w:rPr>
                </w:rPrChange>
              </w:rPr>
              <w:pPrChange w:id="1573" w:author="admin" w:date="2023-04-27T21:34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0CBD4135" w14:textId="5C9048A3" w:rsidR="002E5B9F" w:rsidRDefault="002E5B9F" w:rsidP="002E5B9F">
            <w:pPr>
              <w:spacing w:before="60"/>
              <w:jc w:val="both"/>
              <w:rPr>
                <w:ins w:id="157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75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nhồi máu cơ tim cấp</w:t>
              </w:r>
              <w:r>
                <w:rPr>
                  <w:rFonts w:ascii="Times New Roman" w:hAnsi="Times New Roman"/>
                  <w:sz w:val="26"/>
                  <w:szCs w:val="26"/>
                </w:rPr>
                <w:t xml:space="preserve"> có ST chênh lên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</w:t>
              </w:r>
            </w:ins>
          </w:p>
        </w:tc>
        <w:tc>
          <w:tcPr>
            <w:tcW w:w="990" w:type="dxa"/>
          </w:tcPr>
          <w:p w14:paraId="537B3B36" w14:textId="77777777" w:rsidR="002E5B9F" w:rsidRDefault="002E5B9F" w:rsidP="002E5B9F">
            <w:pPr>
              <w:spacing w:before="60"/>
              <w:jc w:val="both"/>
              <w:rPr>
                <w:ins w:id="157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99B5FDC" w14:textId="77777777" w:rsidR="002E5B9F" w:rsidRDefault="002E5B9F" w:rsidP="002E5B9F">
            <w:pPr>
              <w:spacing w:before="60"/>
              <w:jc w:val="both"/>
              <w:rPr>
                <w:ins w:id="157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E880F0A" w14:textId="77777777" w:rsidR="002E5B9F" w:rsidRDefault="002E5B9F" w:rsidP="002E5B9F">
            <w:pPr>
              <w:spacing w:before="60"/>
              <w:jc w:val="both"/>
              <w:rPr>
                <w:ins w:id="157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2F59D1E" w14:textId="77777777" w:rsidR="002E5B9F" w:rsidRDefault="002E5B9F" w:rsidP="002E5B9F">
            <w:pPr>
              <w:spacing w:before="60"/>
              <w:jc w:val="both"/>
              <w:rPr>
                <w:ins w:id="157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00AE2ED" w14:textId="43993B99" w:rsidTr="00376A80">
        <w:trPr>
          <w:ins w:id="1580" w:author="admin" w:date="2023-04-27T21:33:00Z"/>
        </w:trPr>
        <w:tc>
          <w:tcPr>
            <w:tcW w:w="625" w:type="dxa"/>
          </w:tcPr>
          <w:p w14:paraId="0032BA63" w14:textId="263F8BE7" w:rsidR="002E5B9F" w:rsidRDefault="002E5B9F" w:rsidP="002E5B9F">
            <w:pPr>
              <w:spacing w:before="60"/>
              <w:jc w:val="both"/>
              <w:rPr>
                <w:ins w:id="158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82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B.</w:t>
              </w:r>
            </w:ins>
          </w:p>
        </w:tc>
        <w:tc>
          <w:tcPr>
            <w:tcW w:w="4320" w:type="dxa"/>
          </w:tcPr>
          <w:p w14:paraId="35250F3A" w14:textId="6EE6EBF7" w:rsidR="002E5B9F" w:rsidRDefault="002E5B9F" w:rsidP="002E5B9F">
            <w:pPr>
              <w:spacing w:before="60"/>
              <w:jc w:val="both"/>
              <w:rPr>
                <w:ins w:id="158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84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Cấp cứu chấn thương</w:t>
              </w:r>
            </w:ins>
          </w:p>
        </w:tc>
        <w:tc>
          <w:tcPr>
            <w:tcW w:w="990" w:type="dxa"/>
          </w:tcPr>
          <w:p w14:paraId="69C604CD" w14:textId="77777777" w:rsidR="002E5B9F" w:rsidRDefault="002E5B9F" w:rsidP="002E5B9F">
            <w:pPr>
              <w:spacing w:before="60"/>
              <w:jc w:val="both"/>
              <w:rPr>
                <w:ins w:id="158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CB327CD" w14:textId="77777777" w:rsidR="002E5B9F" w:rsidRDefault="002E5B9F" w:rsidP="002E5B9F">
            <w:pPr>
              <w:spacing w:before="60"/>
              <w:jc w:val="both"/>
              <w:rPr>
                <w:ins w:id="158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C5405E" w14:textId="77777777" w:rsidR="002E5B9F" w:rsidRDefault="002E5B9F" w:rsidP="002E5B9F">
            <w:pPr>
              <w:spacing w:before="60"/>
              <w:jc w:val="both"/>
              <w:rPr>
                <w:ins w:id="158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8904328" w14:textId="77777777" w:rsidR="002E5B9F" w:rsidRDefault="002E5B9F" w:rsidP="002E5B9F">
            <w:pPr>
              <w:spacing w:before="60"/>
              <w:jc w:val="both"/>
              <w:rPr>
                <w:ins w:id="158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5AAC3CA" w14:textId="016D48ED" w:rsidTr="00376A80">
        <w:trPr>
          <w:ins w:id="1589" w:author="admin" w:date="2023-04-27T21:33:00Z"/>
        </w:trPr>
        <w:tc>
          <w:tcPr>
            <w:tcW w:w="625" w:type="dxa"/>
          </w:tcPr>
          <w:p w14:paraId="4A7B849A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9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591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7F9AD2CC" w14:textId="2BF754C6" w:rsidR="002E5B9F" w:rsidRDefault="002E5B9F" w:rsidP="002E5B9F">
            <w:pPr>
              <w:spacing w:before="60"/>
              <w:jc w:val="both"/>
              <w:rPr>
                <w:ins w:id="159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593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sọ não</w:t>
              </w:r>
            </w:ins>
          </w:p>
        </w:tc>
        <w:tc>
          <w:tcPr>
            <w:tcW w:w="990" w:type="dxa"/>
          </w:tcPr>
          <w:p w14:paraId="7195C78E" w14:textId="77777777" w:rsidR="002E5B9F" w:rsidRDefault="002E5B9F" w:rsidP="002E5B9F">
            <w:pPr>
              <w:spacing w:before="60"/>
              <w:jc w:val="both"/>
              <w:rPr>
                <w:ins w:id="159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A157EB6" w14:textId="77777777" w:rsidR="002E5B9F" w:rsidRDefault="002E5B9F" w:rsidP="002E5B9F">
            <w:pPr>
              <w:spacing w:before="60"/>
              <w:jc w:val="both"/>
              <w:rPr>
                <w:ins w:id="159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E60B9E4" w14:textId="77777777" w:rsidR="002E5B9F" w:rsidRDefault="002E5B9F" w:rsidP="002E5B9F">
            <w:pPr>
              <w:spacing w:before="60"/>
              <w:jc w:val="both"/>
              <w:rPr>
                <w:ins w:id="159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8935515" w14:textId="77777777" w:rsidR="002E5B9F" w:rsidRDefault="002E5B9F" w:rsidP="002E5B9F">
            <w:pPr>
              <w:spacing w:before="60"/>
              <w:jc w:val="both"/>
              <w:rPr>
                <w:ins w:id="159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8C86ACF" w14:textId="2733EE2F" w:rsidTr="00376A80">
        <w:trPr>
          <w:ins w:id="1598" w:author="admin" w:date="2023-04-27T21:33:00Z"/>
        </w:trPr>
        <w:tc>
          <w:tcPr>
            <w:tcW w:w="625" w:type="dxa"/>
          </w:tcPr>
          <w:p w14:paraId="59A0D5F2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59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00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0A3C9576" w14:textId="4A7BF517" w:rsidR="002E5B9F" w:rsidRDefault="002E5B9F" w:rsidP="002E5B9F">
            <w:pPr>
              <w:spacing w:before="60"/>
              <w:jc w:val="both"/>
              <w:rPr>
                <w:ins w:id="160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02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cột sống</w:t>
              </w:r>
            </w:ins>
          </w:p>
        </w:tc>
        <w:tc>
          <w:tcPr>
            <w:tcW w:w="990" w:type="dxa"/>
          </w:tcPr>
          <w:p w14:paraId="513E7C99" w14:textId="77777777" w:rsidR="002E5B9F" w:rsidRDefault="002E5B9F" w:rsidP="002E5B9F">
            <w:pPr>
              <w:spacing w:before="60"/>
              <w:jc w:val="both"/>
              <w:rPr>
                <w:ins w:id="160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53EE447" w14:textId="77777777" w:rsidR="002E5B9F" w:rsidRDefault="002E5B9F" w:rsidP="002E5B9F">
            <w:pPr>
              <w:spacing w:before="60"/>
              <w:jc w:val="both"/>
              <w:rPr>
                <w:ins w:id="160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34025F" w14:textId="77777777" w:rsidR="002E5B9F" w:rsidRDefault="002E5B9F" w:rsidP="002E5B9F">
            <w:pPr>
              <w:spacing w:before="60"/>
              <w:jc w:val="both"/>
              <w:rPr>
                <w:ins w:id="160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E454111" w14:textId="77777777" w:rsidR="002E5B9F" w:rsidRDefault="002E5B9F" w:rsidP="002E5B9F">
            <w:pPr>
              <w:spacing w:before="60"/>
              <w:jc w:val="both"/>
              <w:rPr>
                <w:ins w:id="160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7A47846C" w14:textId="11DDE14D" w:rsidTr="00376A80">
        <w:trPr>
          <w:ins w:id="1607" w:author="admin" w:date="2023-04-27T21:33:00Z"/>
        </w:trPr>
        <w:tc>
          <w:tcPr>
            <w:tcW w:w="625" w:type="dxa"/>
          </w:tcPr>
          <w:p w14:paraId="158A1761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0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09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6DAFA75F" w14:textId="10763FEF" w:rsidR="002E5B9F" w:rsidRDefault="002E5B9F" w:rsidP="002E5B9F">
            <w:pPr>
              <w:spacing w:before="60"/>
              <w:jc w:val="both"/>
              <w:rPr>
                <w:ins w:id="161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11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ngực</w:t>
              </w:r>
            </w:ins>
          </w:p>
        </w:tc>
        <w:tc>
          <w:tcPr>
            <w:tcW w:w="990" w:type="dxa"/>
          </w:tcPr>
          <w:p w14:paraId="06B4DE21" w14:textId="77777777" w:rsidR="002E5B9F" w:rsidRDefault="002E5B9F" w:rsidP="002E5B9F">
            <w:pPr>
              <w:spacing w:before="60"/>
              <w:jc w:val="both"/>
              <w:rPr>
                <w:ins w:id="161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3BA39C7" w14:textId="77777777" w:rsidR="002E5B9F" w:rsidRDefault="002E5B9F" w:rsidP="002E5B9F">
            <w:pPr>
              <w:spacing w:before="60"/>
              <w:jc w:val="both"/>
              <w:rPr>
                <w:ins w:id="161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27C6A44" w14:textId="77777777" w:rsidR="002E5B9F" w:rsidRDefault="002E5B9F" w:rsidP="002E5B9F">
            <w:pPr>
              <w:spacing w:before="60"/>
              <w:jc w:val="both"/>
              <w:rPr>
                <w:ins w:id="161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818FC53" w14:textId="77777777" w:rsidR="002E5B9F" w:rsidRDefault="002E5B9F" w:rsidP="002E5B9F">
            <w:pPr>
              <w:spacing w:before="60"/>
              <w:jc w:val="both"/>
              <w:rPr>
                <w:ins w:id="161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6554C77" w14:textId="4194BC37" w:rsidTr="00376A80">
        <w:trPr>
          <w:ins w:id="1616" w:author="admin" w:date="2023-04-27T21:33:00Z"/>
        </w:trPr>
        <w:tc>
          <w:tcPr>
            <w:tcW w:w="625" w:type="dxa"/>
          </w:tcPr>
          <w:p w14:paraId="2DD1B7B0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1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18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6180A950" w14:textId="237F7FBB" w:rsidR="002E5B9F" w:rsidRDefault="002E5B9F" w:rsidP="002E5B9F">
            <w:pPr>
              <w:spacing w:before="60"/>
              <w:jc w:val="both"/>
              <w:rPr>
                <w:ins w:id="161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20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chấn thương bụng</w:t>
              </w:r>
            </w:ins>
          </w:p>
        </w:tc>
        <w:tc>
          <w:tcPr>
            <w:tcW w:w="990" w:type="dxa"/>
          </w:tcPr>
          <w:p w14:paraId="1FEC3BC1" w14:textId="77777777" w:rsidR="002E5B9F" w:rsidRDefault="002E5B9F" w:rsidP="002E5B9F">
            <w:pPr>
              <w:spacing w:before="60"/>
              <w:jc w:val="both"/>
              <w:rPr>
                <w:ins w:id="162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4BD1ED9" w14:textId="77777777" w:rsidR="002E5B9F" w:rsidRDefault="002E5B9F" w:rsidP="002E5B9F">
            <w:pPr>
              <w:spacing w:before="60"/>
              <w:jc w:val="both"/>
              <w:rPr>
                <w:ins w:id="162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12FCAB5" w14:textId="77777777" w:rsidR="002E5B9F" w:rsidRDefault="002E5B9F" w:rsidP="002E5B9F">
            <w:pPr>
              <w:spacing w:before="60"/>
              <w:jc w:val="both"/>
              <w:rPr>
                <w:ins w:id="162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2056F70" w14:textId="77777777" w:rsidR="002E5B9F" w:rsidRDefault="002E5B9F" w:rsidP="002E5B9F">
            <w:pPr>
              <w:spacing w:before="60"/>
              <w:jc w:val="both"/>
              <w:rPr>
                <w:ins w:id="162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587C3C4" w14:textId="2590CCEB" w:rsidTr="00376A80">
        <w:trPr>
          <w:ins w:id="1625" w:author="admin" w:date="2023-04-27T21:33:00Z"/>
        </w:trPr>
        <w:tc>
          <w:tcPr>
            <w:tcW w:w="625" w:type="dxa"/>
          </w:tcPr>
          <w:p w14:paraId="1627EC4B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2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27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14A0C48D" w14:textId="6D53DC7B" w:rsidR="002E5B9F" w:rsidRDefault="002E5B9F" w:rsidP="002E5B9F">
            <w:pPr>
              <w:spacing w:before="60"/>
              <w:jc w:val="both"/>
              <w:rPr>
                <w:ins w:id="162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29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 và xử trí cấp cứu ban đầu sốc chấn thương ở người lớn</w:t>
              </w:r>
            </w:ins>
          </w:p>
        </w:tc>
        <w:tc>
          <w:tcPr>
            <w:tcW w:w="990" w:type="dxa"/>
          </w:tcPr>
          <w:p w14:paraId="76A11DC0" w14:textId="77777777" w:rsidR="002E5B9F" w:rsidRDefault="002E5B9F" w:rsidP="002E5B9F">
            <w:pPr>
              <w:spacing w:before="60"/>
              <w:jc w:val="both"/>
              <w:rPr>
                <w:ins w:id="163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DFF485C" w14:textId="77777777" w:rsidR="002E5B9F" w:rsidRDefault="002E5B9F" w:rsidP="002E5B9F">
            <w:pPr>
              <w:spacing w:before="60"/>
              <w:jc w:val="both"/>
              <w:rPr>
                <w:ins w:id="163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F9E4EF" w14:textId="77777777" w:rsidR="002E5B9F" w:rsidRDefault="002E5B9F" w:rsidP="002E5B9F">
            <w:pPr>
              <w:spacing w:before="60"/>
              <w:jc w:val="both"/>
              <w:rPr>
                <w:ins w:id="163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F1213D0" w14:textId="77777777" w:rsidR="002E5B9F" w:rsidRDefault="002E5B9F" w:rsidP="002E5B9F">
            <w:pPr>
              <w:spacing w:before="60"/>
              <w:jc w:val="both"/>
              <w:rPr>
                <w:ins w:id="163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778C6BD8" w14:textId="338EE522" w:rsidTr="00376A80">
        <w:trPr>
          <w:ins w:id="1634" w:author="admin" w:date="2023-04-27T21:33:00Z"/>
        </w:trPr>
        <w:tc>
          <w:tcPr>
            <w:tcW w:w="625" w:type="dxa"/>
          </w:tcPr>
          <w:p w14:paraId="71514DFA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3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36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5729586B" w14:textId="453E59B0" w:rsidR="002E5B9F" w:rsidRDefault="002E5B9F" w:rsidP="002E5B9F">
            <w:pPr>
              <w:spacing w:before="60"/>
              <w:jc w:val="both"/>
              <w:rPr>
                <w:ins w:id="163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38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chấn thương xương, phần mềm và chi thể đứt rời</w:t>
              </w:r>
            </w:ins>
          </w:p>
        </w:tc>
        <w:tc>
          <w:tcPr>
            <w:tcW w:w="990" w:type="dxa"/>
          </w:tcPr>
          <w:p w14:paraId="6831F096" w14:textId="77777777" w:rsidR="002E5B9F" w:rsidRDefault="002E5B9F" w:rsidP="002E5B9F">
            <w:pPr>
              <w:spacing w:before="60"/>
              <w:jc w:val="both"/>
              <w:rPr>
                <w:ins w:id="163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EE7A406" w14:textId="77777777" w:rsidR="002E5B9F" w:rsidRDefault="002E5B9F" w:rsidP="002E5B9F">
            <w:pPr>
              <w:spacing w:before="60"/>
              <w:jc w:val="both"/>
              <w:rPr>
                <w:ins w:id="164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08B220C" w14:textId="77777777" w:rsidR="002E5B9F" w:rsidRDefault="002E5B9F" w:rsidP="002E5B9F">
            <w:pPr>
              <w:spacing w:before="60"/>
              <w:jc w:val="both"/>
              <w:rPr>
                <w:ins w:id="164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BF929A3" w14:textId="77777777" w:rsidR="002E5B9F" w:rsidRDefault="002E5B9F" w:rsidP="002E5B9F">
            <w:pPr>
              <w:spacing w:before="60"/>
              <w:jc w:val="both"/>
              <w:rPr>
                <w:ins w:id="164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BF08C71" w14:textId="70BF1559" w:rsidTr="00376A80">
        <w:trPr>
          <w:ins w:id="1643" w:author="admin" w:date="2023-04-27T21:33:00Z"/>
        </w:trPr>
        <w:tc>
          <w:tcPr>
            <w:tcW w:w="625" w:type="dxa"/>
          </w:tcPr>
          <w:p w14:paraId="2C799411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4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45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F3223A5" w14:textId="04038A49" w:rsidR="002E5B9F" w:rsidRDefault="002E5B9F" w:rsidP="002E5B9F">
            <w:pPr>
              <w:spacing w:before="60"/>
              <w:jc w:val="both"/>
              <w:rPr>
                <w:ins w:id="164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47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X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>ử trí vết thương xuyên thấu</w:t>
              </w:r>
            </w:ins>
          </w:p>
        </w:tc>
        <w:tc>
          <w:tcPr>
            <w:tcW w:w="990" w:type="dxa"/>
          </w:tcPr>
          <w:p w14:paraId="518E581E" w14:textId="77777777" w:rsidR="002E5B9F" w:rsidRDefault="002E5B9F" w:rsidP="002E5B9F">
            <w:pPr>
              <w:spacing w:before="60"/>
              <w:jc w:val="both"/>
              <w:rPr>
                <w:ins w:id="164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CD7554F" w14:textId="77777777" w:rsidR="002E5B9F" w:rsidRDefault="002E5B9F" w:rsidP="002E5B9F">
            <w:pPr>
              <w:spacing w:before="60"/>
              <w:jc w:val="both"/>
              <w:rPr>
                <w:ins w:id="164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29E50F3" w14:textId="77777777" w:rsidR="002E5B9F" w:rsidRDefault="002E5B9F" w:rsidP="002E5B9F">
            <w:pPr>
              <w:spacing w:before="60"/>
              <w:jc w:val="both"/>
              <w:rPr>
                <w:ins w:id="165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DA2EDF1" w14:textId="77777777" w:rsidR="002E5B9F" w:rsidRDefault="002E5B9F" w:rsidP="002E5B9F">
            <w:pPr>
              <w:spacing w:before="60"/>
              <w:jc w:val="both"/>
              <w:rPr>
                <w:ins w:id="165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00119BEE" w14:textId="1E8F2513" w:rsidTr="00376A80">
        <w:trPr>
          <w:ins w:id="1652" w:author="admin" w:date="2023-04-27T21:33:00Z"/>
        </w:trPr>
        <w:tc>
          <w:tcPr>
            <w:tcW w:w="625" w:type="dxa"/>
          </w:tcPr>
          <w:p w14:paraId="172AAD22" w14:textId="16DCC1BA" w:rsidR="002E5B9F" w:rsidRDefault="002E5B9F" w:rsidP="002E5B9F">
            <w:pPr>
              <w:spacing w:before="60"/>
              <w:jc w:val="both"/>
              <w:rPr>
                <w:ins w:id="165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54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C.</w:t>
              </w:r>
            </w:ins>
          </w:p>
        </w:tc>
        <w:tc>
          <w:tcPr>
            <w:tcW w:w="4320" w:type="dxa"/>
          </w:tcPr>
          <w:p w14:paraId="5B40BF80" w14:textId="2E00C0AE" w:rsidR="002E5B9F" w:rsidRDefault="002E5B9F" w:rsidP="002E5B9F">
            <w:pPr>
              <w:spacing w:before="60"/>
              <w:jc w:val="both"/>
              <w:rPr>
                <w:ins w:id="165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56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Cấp cứu khác</w:t>
              </w:r>
            </w:ins>
          </w:p>
        </w:tc>
        <w:tc>
          <w:tcPr>
            <w:tcW w:w="990" w:type="dxa"/>
          </w:tcPr>
          <w:p w14:paraId="5DFF7CA5" w14:textId="77777777" w:rsidR="002E5B9F" w:rsidRDefault="002E5B9F" w:rsidP="002E5B9F">
            <w:pPr>
              <w:spacing w:before="60"/>
              <w:jc w:val="both"/>
              <w:rPr>
                <w:ins w:id="165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D5DBC68" w14:textId="77777777" w:rsidR="002E5B9F" w:rsidRDefault="002E5B9F" w:rsidP="002E5B9F">
            <w:pPr>
              <w:spacing w:before="60"/>
              <w:jc w:val="both"/>
              <w:rPr>
                <w:ins w:id="165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1764F11" w14:textId="77777777" w:rsidR="002E5B9F" w:rsidRDefault="002E5B9F" w:rsidP="002E5B9F">
            <w:pPr>
              <w:spacing w:before="60"/>
              <w:jc w:val="both"/>
              <w:rPr>
                <w:ins w:id="165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48DFA61" w14:textId="77777777" w:rsidR="002E5B9F" w:rsidRDefault="002E5B9F" w:rsidP="002E5B9F">
            <w:pPr>
              <w:spacing w:before="60"/>
              <w:jc w:val="both"/>
              <w:rPr>
                <w:ins w:id="166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8480C38" w14:textId="05CB4916" w:rsidTr="00376A80">
        <w:trPr>
          <w:ins w:id="1661" w:author="admin" w:date="2023-04-27T21:33:00Z"/>
        </w:trPr>
        <w:tc>
          <w:tcPr>
            <w:tcW w:w="625" w:type="dxa"/>
          </w:tcPr>
          <w:p w14:paraId="701CBD73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6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63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199CD566" w14:textId="6DECB152" w:rsidR="002E5B9F" w:rsidRDefault="002E5B9F" w:rsidP="002E5B9F">
            <w:pPr>
              <w:spacing w:before="60"/>
              <w:jc w:val="both"/>
              <w:rPr>
                <w:ins w:id="166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65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Xử trí cấp cứu bỏng</w:t>
              </w:r>
            </w:ins>
          </w:p>
        </w:tc>
        <w:tc>
          <w:tcPr>
            <w:tcW w:w="990" w:type="dxa"/>
          </w:tcPr>
          <w:p w14:paraId="30B35DD5" w14:textId="77777777" w:rsidR="002E5B9F" w:rsidRDefault="002E5B9F" w:rsidP="002E5B9F">
            <w:pPr>
              <w:spacing w:before="60"/>
              <w:jc w:val="both"/>
              <w:rPr>
                <w:ins w:id="166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C237B8F" w14:textId="77777777" w:rsidR="002E5B9F" w:rsidRDefault="002E5B9F" w:rsidP="002E5B9F">
            <w:pPr>
              <w:spacing w:before="60"/>
              <w:jc w:val="both"/>
              <w:rPr>
                <w:ins w:id="166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A2B472B" w14:textId="77777777" w:rsidR="002E5B9F" w:rsidRDefault="002E5B9F" w:rsidP="002E5B9F">
            <w:pPr>
              <w:spacing w:before="60"/>
              <w:jc w:val="both"/>
              <w:rPr>
                <w:ins w:id="166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2BF8F8E" w14:textId="77777777" w:rsidR="002E5B9F" w:rsidRDefault="002E5B9F" w:rsidP="002E5B9F">
            <w:pPr>
              <w:spacing w:before="60"/>
              <w:jc w:val="both"/>
              <w:rPr>
                <w:ins w:id="166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09FD21A7" w14:textId="69F32E20" w:rsidTr="00376A80">
        <w:trPr>
          <w:ins w:id="1670" w:author="admin" w:date="2023-04-27T21:33:00Z"/>
        </w:trPr>
        <w:tc>
          <w:tcPr>
            <w:tcW w:w="625" w:type="dxa"/>
          </w:tcPr>
          <w:p w14:paraId="6AECEB2A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7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72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1E069BA0" w14:textId="2C5B7606" w:rsidR="002E5B9F" w:rsidRDefault="002E5B9F" w:rsidP="002E5B9F">
            <w:pPr>
              <w:spacing w:before="60"/>
              <w:jc w:val="both"/>
              <w:rPr>
                <w:ins w:id="167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74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Chẩn đoán, xử trí ngộ độc cấp</w:t>
              </w:r>
            </w:ins>
          </w:p>
        </w:tc>
        <w:tc>
          <w:tcPr>
            <w:tcW w:w="990" w:type="dxa"/>
          </w:tcPr>
          <w:p w14:paraId="7E8D1C38" w14:textId="77777777" w:rsidR="002E5B9F" w:rsidRDefault="002E5B9F" w:rsidP="002E5B9F">
            <w:pPr>
              <w:spacing w:before="60"/>
              <w:jc w:val="both"/>
              <w:rPr>
                <w:ins w:id="167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6807B0C" w14:textId="77777777" w:rsidR="002E5B9F" w:rsidRDefault="002E5B9F" w:rsidP="002E5B9F">
            <w:pPr>
              <w:spacing w:before="60"/>
              <w:jc w:val="both"/>
              <w:rPr>
                <w:ins w:id="167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2614FD0" w14:textId="77777777" w:rsidR="002E5B9F" w:rsidRDefault="002E5B9F" w:rsidP="002E5B9F">
            <w:pPr>
              <w:spacing w:before="60"/>
              <w:jc w:val="both"/>
              <w:rPr>
                <w:ins w:id="167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13D5EE9" w14:textId="77777777" w:rsidR="002E5B9F" w:rsidRDefault="002E5B9F" w:rsidP="002E5B9F">
            <w:pPr>
              <w:spacing w:before="60"/>
              <w:jc w:val="both"/>
              <w:rPr>
                <w:ins w:id="167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A12EC0C" w14:textId="1A6EEFF5" w:rsidTr="00376A80">
        <w:trPr>
          <w:ins w:id="1679" w:author="admin" w:date="2023-04-27T21:33:00Z"/>
        </w:trPr>
        <w:tc>
          <w:tcPr>
            <w:tcW w:w="625" w:type="dxa"/>
          </w:tcPr>
          <w:p w14:paraId="49942549" w14:textId="4BCB98EC" w:rsidR="002E5B9F" w:rsidRDefault="002E5B9F" w:rsidP="002E5B9F">
            <w:pPr>
              <w:spacing w:before="60"/>
              <w:jc w:val="both"/>
              <w:rPr>
                <w:ins w:id="168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81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D.</w:t>
              </w:r>
            </w:ins>
          </w:p>
        </w:tc>
        <w:tc>
          <w:tcPr>
            <w:tcW w:w="4320" w:type="dxa"/>
          </w:tcPr>
          <w:p w14:paraId="53672C72" w14:textId="5CB68048" w:rsidR="002E5B9F" w:rsidRDefault="002E5B9F" w:rsidP="002E5B9F">
            <w:pPr>
              <w:spacing w:before="60"/>
              <w:jc w:val="both"/>
              <w:rPr>
                <w:ins w:id="168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83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 xml:space="preserve">Thực hiện kỹ thuật </w:t>
              </w:r>
            </w:ins>
          </w:p>
        </w:tc>
        <w:tc>
          <w:tcPr>
            <w:tcW w:w="990" w:type="dxa"/>
          </w:tcPr>
          <w:p w14:paraId="382103D5" w14:textId="77777777" w:rsidR="002E5B9F" w:rsidRDefault="002E5B9F" w:rsidP="002E5B9F">
            <w:pPr>
              <w:spacing w:before="60"/>
              <w:jc w:val="both"/>
              <w:rPr>
                <w:ins w:id="168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59CC3DD" w14:textId="77777777" w:rsidR="002E5B9F" w:rsidRDefault="002E5B9F" w:rsidP="002E5B9F">
            <w:pPr>
              <w:spacing w:before="60"/>
              <w:jc w:val="both"/>
              <w:rPr>
                <w:ins w:id="168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9167EA6" w14:textId="77777777" w:rsidR="002E5B9F" w:rsidRDefault="002E5B9F" w:rsidP="002E5B9F">
            <w:pPr>
              <w:spacing w:before="60"/>
              <w:jc w:val="both"/>
              <w:rPr>
                <w:ins w:id="168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CF83F48" w14:textId="77777777" w:rsidR="002E5B9F" w:rsidRDefault="002E5B9F" w:rsidP="002E5B9F">
            <w:pPr>
              <w:spacing w:before="60"/>
              <w:jc w:val="both"/>
              <w:rPr>
                <w:ins w:id="168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169B0D3C" w14:textId="4AA06640" w:rsidTr="00376A80">
        <w:trPr>
          <w:ins w:id="1688" w:author="admin" w:date="2023-04-27T21:33:00Z"/>
        </w:trPr>
        <w:tc>
          <w:tcPr>
            <w:tcW w:w="625" w:type="dxa"/>
          </w:tcPr>
          <w:p w14:paraId="650067A6" w14:textId="77777777" w:rsidR="002E5B9F" w:rsidRDefault="002E5B9F" w:rsidP="002E5B9F">
            <w:pPr>
              <w:spacing w:before="60"/>
              <w:jc w:val="both"/>
              <w:rPr>
                <w:ins w:id="168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320" w:type="dxa"/>
            <w:vAlign w:val="center"/>
          </w:tcPr>
          <w:p w14:paraId="5B954895" w14:textId="60642F3C" w:rsidR="002E5B9F" w:rsidRDefault="002E5B9F" w:rsidP="002E5B9F">
            <w:pPr>
              <w:spacing w:before="60"/>
              <w:jc w:val="both"/>
              <w:rPr>
                <w:ins w:id="169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691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Tuần hoàn</w:t>
              </w:r>
            </w:ins>
          </w:p>
        </w:tc>
        <w:tc>
          <w:tcPr>
            <w:tcW w:w="990" w:type="dxa"/>
          </w:tcPr>
          <w:p w14:paraId="090E70F2" w14:textId="77777777" w:rsidR="002E5B9F" w:rsidRDefault="002E5B9F" w:rsidP="002E5B9F">
            <w:pPr>
              <w:spacing w:before="60"/>
              <w:jc w:val="both"/>
              <w:rPr>
                <w:ins w:id="169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A0FAE36" w14:textId="77777777" w:rsidR="002E5B9F" w:rsidRDefault="002E5B9F" w:rsidP="002E5B9F">
            <w:pPr>
              <w:spacing w:before="60"/>
              <w:jc w:val="both"/>
              <w:rPr>
                <w:ins w:id="169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48FD4E5" w14:textId="77777777" w:rsidR="002E5B9F" w:rsidRDefault="002E5B9F" w:rsidP="002E5B9F">
            <w:pPr>
              <w:spacing w:before="60"/>
              <w:jc w:val="both"/>
              <w:rPr>
                <w:ins w:id="169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67F8ED4" w14:textId="77777777" w:rsidR="002E5B9F" w:rsidRDefault="002E5B9F" w:rsidP="002E5B9F">
            <w:pPr>
              <w:spacing w:before="60"/>
              <w:jc w:val="both"/>
              <w:rPr>
                <w:ins w:id="169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42A229F" w14:textId="66970BDE" w:rsidTr="00376A80">
        <w:trPr>
          <w:ins w:id="1696" w:author="admin" w:date="2023-04-27T21:33:00Z"/>
        </w:trPr>
        <w:tc>
          <w:tcPr>
            <w:tcW w:w="625" w:type="dxa"/>
          </w:tcPr>
          <w:p w14:paraId="7572874E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69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698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5BDAEBA" w14:textId="7E74EBE8" w:rsidR="002E5B9F" w:rsidRDefault="002E5B9F" w:rsidP="002E5B9F">
            <w:pPr>
              <w:spacing w:before="60"/>
              <w:jc w:val="both"/>
              <w:rPr>
                <w:ins w:id="169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00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Ép tim ngoài lồng ngực</w:t>
              </w:r>
            </w:ins>
          </w:p>
        </w:tc>
        <w:tc>
          <w:tcPr>
            <w:tcW w:w="990" w:type="dxa"/>
          </w:tcPr>
          <w:p w14:paraId="18E4E4EC" w14:textId="77777777" w:rsidR="002E5B9F" w:rsidRDefault="002E5B9F" w:rsidP="002E5B9F">
            <w:pPr>
              <w:spacing w:before="60"/>
              <w:jc w:val="both"/>
              <w:rPr>
                <w:ins w:id="170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02EF2ED" w14:textId="77777777" w:rsidR="002E5B9F" w:rsidRDefault="002E5B9F" w:rsidP="002E5B9F">
            <w:pPr>
              <w:spacing w:before="60"/>
              <w:jc w:val="both"/>
              <w:rPr>
                <w:ins w:id="170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99A1363" w14:textId="77777777" w:rsidR="002E5B9F" w:rsidRDefault="002E5B9F" w:rsidP="002E5B9F">
            <w:pPr>
              <w:spacing w:before="60"/>
              <w:jc w:val="both"/>
              <w:rPr>
                <w:ins w:id="170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BAF2DF9" w14:textId="77777777" w:rsidR="002E5B9F" w:rsidRDefault="002E5B9F" w:rsidP="002E5B9F">
            <w:pPr>
              <w:spacing w:before="60"/>
              <w:jc w:val="both"/>
              <w:rPr>
                <w:ins w:id="170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EB66B60" w14:textId="1A8379A2" w:rsidTr="00376A80">
        <w:trPr>
          <w:ins w:id="1705" w:author="admin" w:date="2023-04-27T21:33:00Z"/>
        </w:trPr>
        <w:tc>
          <w:tcPr>
            <w:tcW w:w="625" w:type="dxa"/>
          </w:tcPr>
          <w:p w14:paraId="1A589DEB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0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07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54AF0D2C" w14:textId="668B1EB0" w:rsidR="002E5B9F" w:rsidRDefault="002E5B9F" w:rsidP="002E5B9F">
            <w:pPr>
              <w:spacing w:before="60"/>
              <w:jc w:val="both"/>
              <w:rPr>
                <w:ins w:id="170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09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 xml:space="preserve">Đặt đường truyền tĩnh mạch </w:t>
              </w:r>
            </w:ins>
          </w:p>
        </w:tc>
        <w:tc>
          <w:tcPr>
            <w:tcW w:w="990" w:type="dxa"/>
          </w:tcPr>
          <w:p w14:paraId="5A9931CA" w14:textId="77777777" w:rsidR="002E5B9F" w:rsidRDefault="002E5B9F" w:rsidP="002E5B9F">
            <w:pPr>
              <w:spacing w:before="60"/>
              <w:jc w:val="both"/>
              <w:rPr>
                <w:ins w:id="171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218064C" w14:textId="77777777" w:rsidR="002E5B9F" w:rsidRDefault="002E5B9F" w:rsidP="002E5B9F">
            <w:pPr>
              <w:spacing w:before="60"/>
              <w:jc w:val="both"/>
              <w:rPr>
                <w:ins w:id="171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1F00B2A" w14:textId="77777777" w:rsidR="002E5B9F" w:rsidRDefault="002E5B9F" w:rsidP="002E5B9F">
            <w:pPr>
              <w:spacing w:before="60"/>
              <w:jc w:val="both"/>
              <w:rPr>
                <w:ins w:id="171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0DDFCF7" w14:textId="77777777" w:rsidR="002E5B9F" w:rsidRDefault="002E5B9F" w:rsidP="002E5B9F">
            <w:pPr>
              <w:spacing w:before="60"/>
              <w:jc w:val="both"/>
              <w:rPr>
                <w:ins w:id="171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510CF3C" w14:textId="1F3E63A7" w:rsidTr="00376A80">
        <w:trPr>
          <w:ins w:id="1714" w:author="admin" w:date="2023-04-27T21:33:00Z"/>
        </w:trPr>
        <w:tc>
          <w:tcPr>
            <w:tcW w:w="625" w:type="dxa"/>
          </w:tcPr>
          <w:p w14:paraId="7D3C6E03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1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16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12557655" w14:textId="02252613" w:rsidR="002E5B9F" w:rsidRDefault="002E5B9F" w:rsidP="002E5B9F">
            <w:pPr>
              <w:spacing w:before="60"/>
              <w:jc w:val="both"/>
              <w:rPr>
                <w:ins w:id="171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18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 xml:space="preserve">Đặt catheter tĩnh mạch trung tâm </w:t>
              </w:r>
            </w:ins>
          </w:p>
        </w:tc>
        <w:tc>
          <w:tcPr>
            <w:tcW w:w="990" w:type="dxa"/>
          </w:tcPr>
          <w:p w14:paraId="73A95D7D" w14:textId="77777777" w:rsidR="002E5B9F" w:rsidRDefault="002E5B9F" w:rsidP="002E5B9F">
            <w:pPr>
              <w:spacing w:before="60"/>
              <w:jc w:val="both"/>
              <w:rPr>
                <w:ins w:id="171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374709B" w14:textId="77777777" w:rsidR="002E5B9F" w:rsidRDefault="002E5B9F" w:rsidP="002E5B9F">
            <w:pPr>
              <w:spacing w:before="60"/>
              <w:jc w:val="both"/>
              <w:rPr>
                <w:ins w:id="172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77D0E66" w14:textId="77777777" w:rsidR="002E5B9F" w:rsidRDefault="002E5B9F" w:rsidP="002E5B9F">
            <w:pPr>
              <w:spacing w:before="60"/>
              <w:jc w:val="both"/>
              <w:rPr>
                <w:ins w:id="172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781C1EE" w14:textId="77777777" w:rsidR="002E5B9F" w:rsidRDefault="002E5B9F" w:rsidP="002E5B9F">
            <w:pPr>
              <w:spacing w:before="60"/>
              <w:jc w:val="both"/>
              <w:rPr>
                <w:ins w:id="172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5DB71D0" w14:textId="07F98D26" w:rsidTr="00376A80">
        <w:trPr>
          <w:ins w:id="1723" w:author="admin" w:date="2023-04-27T21:33:00Z"/>
        </w:trPr>
        <w:tc>
          <w:tcPr>
            <w:tcW w:w="625" w:type="dxa"/>
          </w:tcPr>
          <w:p w14:paraId="2483A567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2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25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696D1979" w14:textId="66325C19" w:rsidR="002E5B9F" w:rsidRDefault="002E5B9F" w:rsidP="002E5B9F">
            <w:pPr>
              <w:spacing w:before="60"/>
              <w:jc w:val="both"/>
              <w:rPr>
                <w:ins w:id="172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27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Theo dõi SpO2</w:t>
              </w:r>
            </w:ins>
          </w:p>
        </w:tc>
        <w:tc>
          <w:tcPr>
            <w:tcW w:w="990" w:type="dxa"/>
          </w:tcPr>
          <w:p w14:paraId="1977193A" w14:textId="77777777" w:rsidR="002E5B9F" w:rsidRDefault="002E5B9F" w:rsidP="002E5B9F">
            <w:pPr>
              <w:spacing w:before="60"/>
              <w:jc w:val="both"/>
              <w:rPr>
                <w:ins w:id="172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90F9533" w14:textId="77777777" w:rsidR="002E5B9F" w:rsidRDefault="002E5B9F" w:rsidP="002E5B9F">
            <w:pPr>
              <w:spacing w:before="60"/>
              <w:jc w:val="both"/>
              <w:rPr>
                <w:ins w:id="172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901EEF6" w14:textId="77777777" w:rsidR="002E5B9F" w:rsidRDefault="002E5B9F" w:rsidP="002E5B9F">
            <w:pPr>
              <w:spacing w:before="60"/>
              <w:jc w:val="both"/>
              <w:rPr>
                <w:ins w:id="173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BA89B70" w14:textId="77777777" w:rsidR="002E5B9F" w:rsidRDefault="002E5B9F" w:rsidP="002E5B9F">
            <w:pPr>
              <w:spacing w:before="60"/>
              <w:jc w:val="both"/>
              <w:rPr>
                <w:ins w:id="173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1C69D698" w14:textId="5E5FC6BE" w:rsidTr="00376A80">
        <w:trPr>
          <w:ins w:id="1732" w:author="admin" w:date="2023-04-27T21:33:00Z"/>
        </w:trPr>
        <w:tc>
          <w:tcPr>
            <w:tcW w:w="625" w:type="dxa"/>
          </w:tcPr>
          <w:p w14:paraId="2E170D64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3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34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5698BDF" w14:textId="350429F0" w:rsidR="002E5B9F" w:rsidRDefault="002E5B9F" w:rsidP="002E5B9F">
            <w:pPr>
              <w:spacing w:before="60"/>
              <w:jc w:val="both"/>
              <w:rPr>
                <w:ins w:id="173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36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Sốc điện ngoài lồng ngực cấp cứu</w:t>
              </w:r>
            </w:ins>
          </w:p>
        </w:tc>
        <w:tc>
          <w:tcPr>
            <w:tcW w:w="990" w:type="dxa"/>
          </w:tcPr>
          <w:p w14:paraId="7D27BBFB" w14:textId="77777777" w:rsidR="002E5B9F" w:rsidRDefault="002E5B9F" w:rsidP="002E5B9F">
            <w:pPr>
              <w:spacing w:before="60"/>
              <w:jc w:val="both"/>
              <w:rPr>
                <w:ins w:id="173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8638171" w14:textId="77777777" w:rsidR="002E5B9F" w:rsidRDefault="002E5B9F" w:rsidP="002E5B9F">
            <w:pPr>
              <w:spacing w:before="60"/>
              <w:jc w:val="both"/>
              <w:rPr>
                <w:ins w:id="173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4E312CD" w14:textId="77777777" w:rsidR="002E5B9F" w:rsidRDefault="002E5B9F" w:rsidP="002E5B9F">
            <w:pPr>
              <w:spacing w:before="60"/>
              <w:jc w:val="both"/>
              <w:rPr>
                <w:ins w:id="173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B584390" w14:textId="77777777" w:rsidR="002E5B9F" w:rsidRDefault="002E5B9F" w:rsidP="002E5B9F">
            <w:pPr>
              <w:spacing w:before="60"/>
              <w:jc w:val="both"/>
              <w:rPr>
                <w:ins w:id="174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7443B858" w14:textId="2424AB4E" w:rsidTr="00376A80">
        <w:trPr>
          <w:ins w:id="1741" w:author="admin" w:date="2023-04-27T21:33:00Z"/>
        </w:trPr>
        <w:tc>
          <w:tcPr>
            <w:tcW w:w="625" w:type="dxa"/>
          </w:tcPr>
          <w:p w14:paraId="66013FDA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4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43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58FB6CAE" w14:textId="7BC9BA85" w:rsidR="002E5B9F" w:rsidRDefault="002E5B9F" w:rsidP="002E5B9F">
            <w:pPr>
              <w:spacing w:before="60"/>
              <w:jc w:val="both"/>
              <w:rPr>
                <w:ins w:id="174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45" w:author="admin" w:date="2023-04-27T21:33:00Z"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Sốc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iện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iều trị các rối loạn nhịp nhanh</w:t>
              </w:r>
            </w:ins>
          </w:p>
        </w:tc>
        <w:tc>
          <w:tcPr>
            <w:tcW w:w="990" w:type="dxa"/>
          </w:tcPr>
          <w:p w14:paraId="40852AEC" w14:textId="77777777" w:rsidR="002E5B9F" w:rsidRDefault="002E5B9F" w:rsidP="002E5B9F">
            <w:pPr>
              <w:spacing w:before="60"/>
              <w:jc w:val="both"/>
              <w:rPr>
                <w:ins w:id="174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FCC8629" w14:textId="77777777" w:rsidR="002E5B9F" w:rsidRDefault="002E5B9F" w:rsidP="002E5B9F">
            <w:pPr>
              <w:spacing w:before="60"/>
              <w:jc w:val="both"/>
              <w:rPr>
                <w:ins w:id="174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C4B424B" w14:textId="77777777" w:rsidR="002E5B9F" w:rsidRDefault="002E5B9F" w:rsidP="002E5B9F">
            <w:pPr>
              <w:spacing w:before="60"/>
              <w:jc w:val="both"/>
              <w:rPr>
                <w:ins w:id="174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DCC8775" w14:textId="77777777" w:rsidR="002E5B9F" w:rsidRDefault="002E5B9F" w:rsidP="002E5B9F">
            <w:pPr>
              <w:spacing w:before="60"/>
              <w:jc w:val="both"/>
              <w:rPr>
                <w:ins w:id="174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43E0A1A" w14:textId="1A756F38" w:rsidTr="00376A80">
        <w:trPr>
          <w:ins w:id="1750" w:author="admin" w:date="2023-04-27T21:33:00Z"/>
        </w:trPr>
        <w:tc>
          <w:tcPr>
            <w:tcW w:w="625" w:type="dxa"/>
          </w:tcPr>
          <w:p w14:paraId="795B704C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5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52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3EFFCBC" w14:textId="05057476" w:rsidR="002E5B9F" w:rsidRDefault="002E5B9F" w:rsidP="002E5B9F">
            <w:pPr>
              <w:spacing w:before="60"/>
              <w:jc w:val="both"/>
              <w:rPr>
                <w:ins w:id="175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54" w:author="admin" w:date="2023-04-27T21:33:00Z"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Sốc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iện phá rung nhĩ, c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ơ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 xml:space="preserve">n tim </w:t>
              </w:r>
              <w:r w:rsidRPr="00C277BB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 w:rsidRPr="00C277BB">
                <w:rPr>
                  <w:rFonts w:ascii="Times New Roman" w:hAnsi="Times New Roman"/>
                  <w:sz w:val="26"/>
                  <w:szCs w:val="26"/>
                </w:rPr>
                <w:t>ập nhanh</w:t>
              </w:r>
            </w:ins>
          </w:p>
        </w:tc>
        <w:tc>
          <w:tcPr>
            <w:tcW w:w="990" w:type="dxa"/>
          </w:tcPr>
          <w:p w14:paraId="68BF8C24" w14:textId="77777777" w:rsidR="002E5B9F" w:rsidRDefault="002E5B9F" w:rsidP="002E5B9F">
            <w:pPr>
              <w:spacing w:before="60"/>
              <w:jc w:val="both"/>
              <w:rPr>
                <w:ins w:id="175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77024BC" w14:textId="77777777" w:rsidR="002E5B9F" w:rsidRDefault="002E5B9F" w:rsidP="002E5B9F">
            <w:pPr>
              <w:spacing w:before="60"/>
              <w:jc w:val="both"/>
              <w:rPr>
                <w:ins w:id="175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93F5F5C" w14:textId="77777777" w:rsidR="002E5B9F" w:rsidRDefault="002E5B9F" w:rsidP="002E5B9F">
            <w:pPr>
              <w:spacing w:before="60"/>
              <w:jc w:val="both"/>
              <w:rPr>
                <w:ins w:id="175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6387769" w14:textId="77777777" w:rsidR="002E5B9F" w:rsidRDefault="002E5B9F" w:rsidP="002E5B9F">
            <w:pPr>
              <w:spacing w:before="60"/>
              <w:jc w:val="both"/>
              <w:rPr>
                <w:ins w:id="175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439CFD6" w14:textId="5F49B63C" w:rsidTr="00376A80">
        <w:trPr>
          <w:ins w:id="1759" w:author="admin" w:date="2023-04-27T21:33:00Z"/>
        </w:trPr>
        <w:tc>
          <w:tcPr>
            <w:tcW w:w="625" w:type="dxa"/>
          </w:tcPr>
          <w:p w14:paraId="1F4ECAFD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6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61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2CCE0AED" w14:textId="3D5174F6" w:rsidR="002E5B9F" w:rsidRDefault="002E5B9F" w:rsidP="002E5B9F">
            <w:pPr>
              <w:spacing w:before="60"/>
              <w:jc w:val="both"/>
              <w:rPr>
                <w:ins w:id="176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63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Dùng thuốc chống đông</w:t>
              </w:r>
            </w:ins>
          </w:p>
        </w:tc>
        <w:tc>
          <w:tcPr>
            <w:tcW w:w="990" w:type="dxa"/>
          </w:tcPr>
          <w:p w14:paraId="7785F6B8" w14:textId="77777777" w:rsidR="002E5B9F" w:rsidRDefault="002E5B9F" w:rsidP="002E5B9F">
            <w:pPr>
              <w:spacing w:before="60"/>
              <w:jc w:val="both"/>
              <w:rPr>
                <w:ins w:id="176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956DBC4" w14:textId="77777777" w:rsidR="002E5B9F" w:rsidRDefault="002E5B9F" w:rsidP="002E5B9F">
            <w:pPr>
              <w:spacing w:before="60"/>
              <w:jc w:val="both"/>
              <w:rPr>
                <w:ins w:id="176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01DA096" w14:textId="77777777" w:rsidR="002E5B9F" w:rsidRDefault="002E5B9F" w:rsidP="002E5B9F">
            <w:pPr>
              <w:spacing w:before="60"/>
              <w:jc w:val="both"/>
              <w:rPr>
                <w:ins w:id="176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9E0F364" w14:textId="77777777" w:rsidR="002E5B9F" w:rsidRDefault="002E5B9F" w:rsidP="002E5B9F">
            <w:pPr>
              <w:spacing w:before="60"/>
              <w:jc w:val="both"/>
              <w:rPr>
                <w:ins w:id="176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5E6E12FD" w14:textId="35E603C4" w:rsidTr="00376A80">
        <w:trPr>
          <w:ins w:id="1768" w:author="admin" w:date="2023-04-27T21:33:00Z"/>
        </w:trPr>
        <w:tc>
          <w:tcPr>
            <w:tcW w:w="625" w:type="dxa"/>
          </w:tcPr>
          <w:p w14:paraId="6EB12758" w14:textId="77777777" w:rsidR="002E5B9F" w:rsidRDefault="002E5B9F" w:rsidP="002E5B9F">
            <w:pPr>
              <w:spacing w:before="60"/>
              <w:jc w:val="both"/>
              <w:rPr>
                <w:ins w:id="176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320" w:type="dxa"/>
            <w:vAlign w:val="center"/>
          </w:tcPr>
          <w:p w14:paraId="1D3F516F" w14:textId="7900CDA4" w:rsidR="002E5B9F" w:rsidRDefault="002E5B9F" w:rsidP="002E5B9F">
            <w:pPr>
              <w:spacing w:before="60"/>
              <w:jc w:val="both"/>
              <w:rPr>
                <w:ins w:id="177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71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Hô hấp</w:t>
              </w:r>
            </w:ins>
          </w:p>
        </w:tc>
        <w:tc>
          <w:tcPr>
            <w:tcW w:w="990" w:type="dxa"/>
          </w:tcPr>
          <w:p w14:paraId="2123C98C" w14:textId="77777777" w:rsidR="002E5B9F" w:rsidRDefault="002E5B9F" w:rsidP="002E5B9F">
            <w:pPr>
              <w:spacing w:before="60"/>
              <w:jc w:val="both"/>
              <w:rPr>
                <w:ins w:id="177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4F7B881" w14:textId="77777777" w:rsidR="002E5B9F" w:rsidRDefault="002E5B9F" w:rsidP="002E5B9F">
            <w:pPr>
              <w:spacing w:before="60"/>
              <w:jc w:val="both"/>
              <w:rPr>
                <w:ins w:id="177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DA11D6A" w14:textId="77777777" w:rsidR="002E5B9F" w:rsidRDefault="002E5B9F" w:rsidP="002E5B9F">
            <w:pPr>
              <w:spacing w:before="60"/>
              <w:jc w:val="both"/>
              <w:rPr>
                <w:ins w:id="177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42B5822" w14:textId="77777777" w:rsidR="002E5B9F" w:rsidRDefault="002E5B9F" w:rsidP="002E5B9F">
            <w:pPr>
              <w:spacing w:before="60"/>
              <w:jc w:val="both"/>
              <w:rPr>
                <w:ins w:id="177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83D322C" w14:textId="1DE0F9B4" w:rsidTr="00376A80">
        <w:trPr>
          <w:ins w:id="1776" w:author="admin" w:date="2023-04-27T21:33:00Z"/>
        </w:trPr>
        <w:tc>
          <w:tcPr>
            <w:tcW w:w="625" w:type="dxa"/>
          </w:tcPr>
          <w:p w14:paraId="5C7671CD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7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78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6F8BAA9" w14:textId="2EDE0956" w:rsidR="002E5B9F" w:rsidRDefault="002E5B9F" w:rsidP="002E5B9F">
            <w:pPr>
              <w:spacing w:before="60"/>
              <w:jc w:val="both"/>
              <w:rPr>
                <w:ins w:id="177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80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Thổi ngạt</w:t>
              </w:r>
            </w:ins>
          </w:p>
        </w:tc>
        <w:tc>
          <w:tcPr>
            <w:tcW w:w="990" w:type="dxa"/>
          </w:tcPr>
          <w:p w14:paraId="4F1DC288" w14:textId="77777777" w:rsidR="002E5B9F" w:rsidRDefault="002E5B9F" w:rsidP="002E5B9F">
            <w:pPr>
              <w:spacing w:before="60"/>
              <w:jc w:val="both"/>
              <w:rPr>
                <w:ins w:id="178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3BCACC7" w14:textId="77777777" w:rsidR="002E5B9F" w:rsidRDefault="002E5B9F" w:rsidP="002E5B9F">
            <w:pPr>
              <w:spacing w:before="60"/>
              <w:jc w:val="both"/>
              <w:rPr>
                <w:ins w:id="178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488B48D" w14:textId="77777777" w:rsidR="002E5B9F" w:rsidRDefault="002E5B9F" w:rsidP="002E5B9F">
            <w:pPr>
              <w:spacing w:before="60"/>
              <w:jc w:val="both"/>
              <w:rPr>
                <w:ins w:id="178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AD830B3" w14:textId="77777777" w:rsidR="002E5B9F" w:rsidRDefault="002E5B9F" w:rsidP="002E5B9F">
            <w:pPr>
              <w:spacing w:before="60"/>
              <w:jc w:val="both"/>
              <w:rPr>
                <w:ins w:id="178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34A9028" w14:textId="32D139B7" w:rsidTr="00376A80">
        <w:trPr>
          <w:ins w:id="1785" w:author="admin" w:date="2023-04-27T21:33:00Z"/>
        </w:trPr>
        <w:tc>
          <w:tcPr>
            <w:tcW w:w="625" w:type="dxa"/>
          </w:tcPr>
          <w:p w14:paraId="720F3929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8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87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4D10DC6B" w14:textId="1718EC5B" w:rsidR="002E5B9F" w:rsidRDefault="002E5B9F" w:rsidP="002E5B9F">
            <w:pPr>
              <w:spacing w:before="60"/>
              <w:jc w:val="both"/>
              <w:rPr>
                <w:ins w:id="178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89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Vỗ lưng và ép ngực</w:t>
              </w:r>
            </w:ins>
          </w:p>
        </w:tc>
        <w:tc>
          <w:tcPr>
            <w:tcW w:w="990" w:type="dxa"/>
          </w:tcPr>
          <w:p w14:paraId="1AE4DEE6" w14:textId="77777777" w:rsidR="002E5B9F" w:rsidRDefault="002E5B9F" w:rsidP="002E5B9F">
            <w:pPr>
              <w:spacing w:before="60"/>
              <w:jc w:val="both"/>
              <w:rPr>
                <w:ins w:id="179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947D1DA" w14:textId="77777777" w:rsidR="002E5B9F" w:rsidRDefault="002E5B9F" w:rsidP="002E5B9F">
            <w:pPr>
              <w:spacing w:before="60"/>
              <w:jc w:val="both"/>
              <w:rPr>
                <w:ins w:id="179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F5A9BA7" w14:textId="77777777" w:rsidR="002E5B9F" w:rsidRDefault="002E5B9F" w:rsidP="002E5B9F">
            <w:pPr>
              <w:spacing w:before="60"/>
              <w:jc w:val="both"/>
              <w:rPr>
                <w:ins w:id="179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F9FF088" w14:textId="77777777" w:rsidR="002E5B9F" w:rsidRDefault="002E5B9F" w:rsidP="002E5B9F">
            <w:pPr>
              <w:spacing w:before="60"/>
              <w:jc w:val="both"/>
              <w:rPr>
                <w:ins w:id="179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C827E8A" w14:textId="55DB5D15" w:rsidTr="00376A80">
        <w:trPr>
          <w:ins w:id="1794" w:author="admin" w:date="2023-04-27T21:33:00Z"/>
        </w:trPr>
        <w:tc>
          <w:tcPr>
            <w:tcW w:w="625" w:type="dxa"/>
          </w:tcPr>
          <w:p w14:paraId="022DC2C2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79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796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30952C53" w14:textId="323016CE" w:rsidR="002E5B9F" w:rsidRDefault="002E5B9F" w:rsidP="002E5B9F">
            <w:pPr>
              <w:spacing w:before="60"/>
              <w:jc w:val="both"/>
              <w:rPr>
                <w:ins w:id="179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798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Thở oxy qua gọng kính</w:t>
              </w:r>
            </w:ins>
          </w:p>
        </w:tc>
        <w:tc>
          <w:tcPr>
            <w:tcW w:w="990" w:type="dxa"/>
          </w:tcPr>
          <w:p w14:paraId="65D22732" w14:textId="77777777" w:rsidR="002E5B9F" w:rsidRDefault="002E5B9F" w:rsidP="002E5B9F">
            <w:pPr>
              <w:spacing w:before="60"/>
              <w:jc w:val="both"/>
              <w:rPr>
                <w:ins w:id="179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A369F1A" w14:textId="77777777" w:rsidR="002E5B9F" w:rsidRDefault="002E5B9F" w:rsidP="002E5B9F">
            <w:pPr>
              <w:spacing w:before="60"/>
              <w:jc w:val="both"/>
              <w:rPr>
                <w:ins w:id="180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EEBFD71" w14:textId="77777777" w:rsidR="002E5B9F" w:rsidRDefault="002E5B9F" w:rsidP="002E5B9F">
            <w:pPr>
              <w:spacing w:before="60"/>
              <w:jc w:val="both"/>
              <w:rPr>
                <w:ins w:id="180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B8EDA00" w14:textId="77777777" w:rsidR="002E5B9F" w:rsidRDefault="002E5B9F" w:rsidP="002E5B9F">
            <w:pPr>
              <w:spacing w:before="60"/>
              <w:jc w:val="both"/>
              <w:rPr>
                <w:ins w:id="180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09411CF8" w14:textId="124E1702" w:rsidTr="00376A80">
        <w:trPr>
          <w:ins w:id="1803" w:author="admin" w:date="2023-04-27T21:33:00Z"/>
        </w:trPr>
        <w:tc>
          <w:tcPr>
            <w:tcW w:w="625" w:type="dxa"/>
          </w:tcPr>
          <w:p w14:paraId="0C4F4E0C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0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05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5971D16A" w14:textId="79E7BC11" w:rsidR="002E5B9F" w:rsidRDefault="002E5B9F" w:rsidP="002E5B9F">
            <w:pPr>
              <w:spacing w:before="60"/>
              <w:jc w:val="both"/>
              <w:rPr>
                <w:ins w:id="180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07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Thở oxy qua mặt nạ</w:t>
              </w:r>
            </w:ins>
          </w:p>
        </w:tc>
        <w:tc>
          <w:tcPr>
            <w:tcW w:w="990" w:type="dxa"/>
          </w:tcPr>
          <w:p w14:paraId="7E7BAC0A" w14:textId="77777777" w:rsidR="002E5B9F" w:rsidRDefault="002E5B9F" w:rsidP="002E5B9F">
            <w:pPr>
              <w:spacing w:before="60"/>
              <w:jc w:val="both"/>
              <w:rPr>
                <w:ins w:id="180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9840859" w14:textId="77777777" w:rsidR="002E5B9F" w:rsidRDefault="002E5B9F" w:rsidP="002E5B9F">
            <w:pPr>
              <w:spacing w:before="60"/>
              <w:jc w:val="both"/>
              <w:rPr>
                <w:ins w:id="180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475ACFD" w14:textId="77777777" w:rsidR="002E5B9F" w:rsidRDefault="002E5B9F" w:rsidP="002E5B9F">
            <w:pPr>
              <w:spacing w:before="60"/>
              <w:jc w:val="both"/>
              <w:rPr>
                <w:ins w:id="181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8D55582" w14:textId="77777777" w:rsidR="002E5B9F" w:rsidRDefault="002E5B9F" w:rsidP="002E5B9F">
            <w:pPr>
              <w:spacing w:before="60"/>
              <w:jc w:val="both"/>
              <w:rPr>
                <w:ins w:id="181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0667DA8" w14:textId="0B3E3565" w:rsidTr="00376A80">
        <w:trPr>
          <w:ins w:id="1812" w:author="admin" w:date="2023-04-27T21:33:00Z"/>
        </w:trPr>
        <w:tc>
          <w:tcPr>
            <w:tcW w:w="625" w:type="dxa"/>
          </w:tcPr>
          <w:p w14:paraId="5536CC73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1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14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324E4121" w14:textId="4A26D335" w:rsidR="002E5B9F" w:rsidRDefault="002E5B9F" w:rsidP="002E5B9F">
            <w:pPr>
              <w:spacing w:before="60"/>
              <w:jc w:val="both"/>
              <w:rPr>
                <w:ins w:id="181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16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Thở oxy qua mặt nạ có túi có hít lại/có túi không hít lại</w:t>
              </w:r>
            </w:ins>
          </w:p>
        </w:tc>
        <w:tc>
          <w:tcPr>
            <w:tcW w:w="990" w:type="dxa"/>
          </w:tcPr>
          <w:p w14:paraId="7F25514C" w14:textId="77777777" w:rsidR="002E5B9F" w:rsidRDefault="002E5B9F" w:rsidP="002E5B9F">
            <w:pPr>
              <w:spacing w:before="60"/>
              <w:jc w:val="both"/>
              <w:rPr>
                <w:ins w:id="181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5ACC74B" w14:textId="77777777" w:rsidR="002E5B9F" w:rsidRDefault="002E5B9F" w:rsidP="002E5B9F">
            <w:pPr>
              <w:spacing w:before="60"/>
              <w:jc w:val="both"/>
              <w:rPr>
                <w:ins w:id="181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F085F95" w14:textId="77777777" w:rsidR="002E5B9F" w:rsidRDefault="002E5B9F" w:rsidP="002E5B9F">
            <w:pPr>
              <w:spacing w:before="60"/>
              <w:jc w:val="both"/>
              <w:rPr>
                <w:ins w:id="181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C931D02" w14:textId="77777777" w:rsidR="002E5B9F" w:rsidRDefault="002E5B9F" w:rsidP="002E5B9F">
            <w:pPr>
              <w:spacing w:before="60"/>
              <w:jc w:val="both"/>
              <w:rPr>
                <w:ins w:id="182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C8CFA96" w14:textId="62CCD434" w:rsidTr="00376A80">
        <w:trPr>
          <w:ins w:id="1821" w:author="admin" w:date="2023-04-27T21:33:00Z"/>
        </w:trPr>
        <w:tc>
          <w:tcPr>
            <w:tcW w:w="625" w:type="dxa"/>
          </w:tcPr>
          <w:p w14:paraId="774A9F8C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2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23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04D7BD9E" w14:textId="4E817BFC" w:rsidR="002E5B9F" w:rsidRDefault="002E5B9F" w:rsidP="002E5B9F">
            <w:pPr>
              <w:spacing w:before="60"/>
              <w:jc w:val="both"/>
              <w:rPr>
                <w:ins w:id="182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25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Thở oxy qua ống chữ T</w:t>
              </w:r>
            </w:ins>
          </w:p>
        </w:tc>
        <w:tc>
          <w:tcPr>
            <w:tcW w:w="990" w:type="dxa"/>
          </w:tcPr>
          <w:p w14:paraId="6391FE55" w14:textId="77777777" w:rsidR="002E5B9F" w:rsidRDefault="002E5B9F" w:rsidP="002E5B9F">
            <w:pPr>
              <w:spacing w:before="60"/>
              <w:jc w:val="both"/>
              <w:rPr>
                <w:ins w:id="182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2D6FBF6" w14:textId="77777777" w:rsidR="002E5B9F" w:rsidRDefault="002E5B9F" w:rsidP="002E5B9F">
            <w:pPr>
              <w:spacing w:before="60"/>
              <w:jc w:val="both"/>
              <w:rPr>
                <w:ins w:id="182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741069D" w14:textId="77777777" w:rsidR="002E5B9F" w:rsidRDefault="002E5B9F" w:rsidP="002E5B9F">
            <w:pPr>
              <w:spacing w:before="60"/>
              <w:jc w:val="both"/>
              <w:rPr>
                <w:ins w:id="182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6F5C01B" w14:textId="77777777" w:rsidR="002E5B9F" w:rsidRDefault="002E5B9F" w:rsidP="002E5B9F">
            <w:pPr>
              <w:spacing w:before="60"/>
              <w:jc w:val="both"/>
              <w:rPr>
                <w:ins w:id="182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51F980B7" w14:textId="7CD7B741" w:rsidTr="00376A80">
        <w:trPr>
          <w:ins w:id="1830" w:author="admin" w:date="2023-04-27T21:33:00Z"/>
        </w:trPr>
        <w:tc>
          <w:tcPr>
            <w:tcW w:w="625" w:type="dxa"/>
          </w:tcPr>
          <w:p w14:paraId="2669B80B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3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32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40C64B3F" w14:textId="587E4352" w:rsidR="002E5B9F" w:rsidRDefault="002E5B9F" w:rsidP="002E5B9F">
            <w:pPr>
              <w:spacing w:before="60"/>
              <w:jc w:val="both"/>
              <w:rPr>
                <w:ins w:id="183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34" w:author="admin" w:date="2023-04-27T21:33:00Z">
              <w:r w:rsidRPr="0090688E">
                <w:rPr>
                  <w:rFonts w:ascii="Times New Roman" w:hAnsi="Times New Roman"/>
                  <w:sz w:val="26"/>
                  <w:szCs w:val="26"/>
                </w:rPr>
                <w:t>Thở oxy qua mặt nạ venturi</w:t>
              </w:r>
            </w:ins>
          </w:p>
        </w:tc>
        <w:tc>
          <w:tcPr>
            <w:tcW w:w="990" w:type="dxa"/>
          </w:tcPr>
          <w:p w14:paraId="12419425" w14:textId="77777777" w:rsidR="002E5B9F" w:rsidRDefault="002E5B9F" w:rsidP="002E5B9F">
            <w:pPr>
              <w:spacing w:before="60"/>
              <w:jc w:val="both"/>
              <w:rPr>
                <w:ins w:id="183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8DD0443" w14:textId="77777777" w:rsidR="002E5B9F" w:rsidRDefault="002E5B9F" w:rsidP="002E5B9F">
            <w:pPr>
              <w:spacing w:before="60"/>
              <w:jc w:val="both"/>
              <w:rPr>
                <w:ins w:id="183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49AE430" w14:textId="77777777" w:rsidR="002E5B9F" w:rsidRDefault="002E5B9F" w:rsidP="002E5B9F">
            <w:pPr>
              <w:spacing w:before="60"/>
              <w:jc w:val="both"/>
              <w:rPr>
                <w:ins w:id="183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A9E2495" w14:textId="77777777" w:rsidR="002E5B9F" w:rsidRDefault="002E5B9F" w:rsidP="002E5B9F">
            <w:pPr>
              <w:spacing w:before="60"/>
              <w:jc w:val="both"/>
              <w:rPr>
                <w:ins w:id="183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248D95B" w14:textId="1FEE5E98" w:rsidTr="00376A80">
        <w:trPr>
          <w:ins w:id="1839" w:author="admin" w:date="2023-04-27T21:33:00Z"/>
        </w:trPr>
        <w:tc>
          <w:tcPr>
            <w:tcW w:w="625" w:type="dxa"/>
          </w:tcPr>
          <w:p w14:paraId="3ED83465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4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41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075ED2E6" w14:textId="7EE97348" w:rsidR="002E5B9F" w:rsidRDefault="002E5B9F" w:rsidP="002E5B9F">
            <w:pPr>
              <w:spacing w:before="60"/>
              <w:jc w:val="both"/>
              <w:rPr>
                <w:ins w:id="184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43" w:author="admin" w:date="2023-04-27T21:33:00Z">
              <w:r w:rsidRPr="00926B7A">
                <w:rPr>
                  <w:rFonts w:ascii="Times New Roman" w:hAnsi="Times New Roman"/>
                  <w:sz w:val="26"/>
                  <w:szCs w:val="26"/>
                </w:rPr>
                <w:t xml:space="preserve">Thủ thuật Heimlich (lấy dị vật </w:t>
              </w:r>
              <w:r w:rsidRPr="00926B7A">
                <w:rPr>
                  <w:rFonts w:ascii="Times New Roman" w:hAnsi="Times New Roman" w:hint="eastAsia"/>
                  <w:sz w:val="26"/>
                  <w:szCs w:val="26"/>
                </w:rPr>
                <w:t>đư</w:t>
              </w:r>
              <w:r w:rsidRPr="00926B7A">
                <w:rPr>
                  <w:rFonts w:ascii="Times New Roman" w:hAnsi="Times New Roman"/>
                  <w:sz w:val="26"/>
                  <w:szCs w:val="26"/>
                </w:rPr>
                <w:t>ờng thở) cho ng</w:t>
              </w:r>
              <w:r w:rsidRPr="00926B7A">
                <w:rPr>
                  <w:rFonts w:ascii="Times New Roman" w:hAnsi="Times New Roman" w:hint="eastAsia"/>
                  <w:sz w:val="26"/>
                  <w:szCs w:val="26"/>
                </w:rPr>
                <w:t>ư</w:t>
              </w:r>
              <w:r w:rsidRPr="00926B7A">
                <w:rPr>
                  <w:rFonts w:ascii="Times New Roman" w:hAnsi="Times New Roman"/>
                  <w:sz w:val="26"/>
                  <w:szCs w:val="26"/>
                </w:rPr>
                <w:t>ời lớn và trẻ em</w:t>
              </w:r>
            </w:ins>
          </w:p>
        </w:tc>
        <w:tc>
          <w:tcPr>
            <w:tcW w:w="990" w:type="dxa"/>
          </w:tcPr>
          <w:p w14:paraId="5BCD6A9D" w14:textId="77777777" w:rsidR="002E5B9F" w:rsidRDefault="002E5B9F" w:rsidP="002E5B9F">
            <w:pPr>
              <w:spacing w:before="60"/>
              <w:jc w:val="both"/>
              <w:rPr>
                <w:ins w:id="184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27FF78D" w14:textId="77777777" w:rsidR="002E5B9F" w:rsidRDefault="002E5B9F" w:rsidP="002E5B9F">
            <w:pPr>
              <w:spacing w:before="60"/>
              <w:jc w:val="both"/>
              <w:rPr>
                <w:ins w:id="184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B80002C" w14:textId="77777777" w:rsidR="002E5B9F" w:rsidRDefault="002E5B9F" w:rsidP="002E5B9F">
            <w:pPr>
              <w:spacing w:before="60"/>
              <w:jc w:val="both"/>
              <w:rPr>
                <w:ins w:id="184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6AFA771" w14:textId="77777777" w:rsidR="002E5B9F" w:rsidRDefault="002E5B9F" w:rsidP="002E5B9F">
            <w:pPr>
              <w:spacing w:before="60"/>
              <w:jc w:val="both"/>
              <w:rPr>
                <w:ins w:id="184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FAA2196" w14:textId="6BB752B2" w:rsidTr="00376A80">
        <w:trPr>
          <w:ins w:id="1848" w:author="admin" w:date="2023-04-27T21:33:00Z"/>
        </w:trPr>
        <w:tc>
          <w:tcPr>
            <w:tcW w:w="625" w:type="dxa"/>
          </w:tcPr>
          <w:p w14:paraId="71BA18ED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4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50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0B5B2959" w14:textId="5CF890D5" w:rsidR="002E5B9F" w:rsidRDefault="002E5B9F" w:rsidP="002E5B9F">
            <w:pPr>
              <w:spacing w:before="60"/>
              <w:jc w:val="both"/>
              <w:rPr>
                <w:ins w:id="185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52" w:author="admin" w:date="2023-04-27T21:33:00Z">
              <w:r w:rsidRPr="00926B7A">
                <w:rPr>
                  <w:rFonts w:ascii="Times New Roman" w:hAnsi="Times New Roman"/>
                  <w:sz w:val="26"/>
                  <w:szCs w:val="26"/>
                </w:rPr>
                <w:t>Bóp bóng Ambu qua mặt nạ</w:t>
              </w:r>
            </w:ins>
          </w:p>
        </w:tc>
        <w:tc>
          <w:tcPr>
            <w:tcW w:w="990" w:type="dxa"/>
          </w:tcPr>
          <w:p w14:paraId="434DE884" w14:textId="77777777" w:rsidR="002E5B9F" w:rsidRDefault="002E5B9F" w:rsidP="002E5B9F">
            <w:pPr>
              <w:spacing w:before="60"/>
              <w:jc w:val="both"/>
              <w:rPr>
                <w:ins w:id="185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EDDD7BD" w14:textId="77777777" w:rsidR="002E5B9F" w:rsidRDefault="002E5B9F" w:rsidP="002E5B9F">
            <w:pPr>
              <w:spacing w:before="60"/>
              <w:jc w:val="both"/>
              <w:rPr>
                <w:ins w:id="185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591E1BD" w14:textId="77777777" w:rsidR="002E5B9F" w:rsidRDefault="002E5B9F" w:rsidP="002E5B9F">
            <w:pPr>
              <w:spacing w:before="60"/>
              <w:jc w:val="both"/>
              <w:rPr>
                <w:ins w:id="185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2EC5CCA" w14:textId="77777777" w:rsidR="002E5B9F" w:rsidRDefault="002E5B9F" w:rsidP="002E5B9F">
            <w:pPr>
              <w:spacing w:before="60"/>
              <w:jc w:val="both"/>
              <w:rPr>
                <w:ins w:id="185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44E00EE" w14:textId="70B0A166" w:rsidTr="00376A80">
        <w:trPr>
          <w:ins w:id="1857" w:author="admin" w:date="2023-04-27T21:33:00Z"/>
        </w:trPr>
        <w:tc>
          <w:tcPr>
            <w:tcW w:w="625" w:type="dxa"/>
          </w:tcPr>
          <w:p w14:paraId="6522E725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5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59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070A6963" w14:textId="46D92900" w:rsidR="002E5B9F" w:rsidRDefault="002E5B9F" w:rsidP="002E5B9F">
            <w:pPr>
              <w:spacing w:before="60"/>
              <w:jc w:val="both"/>
              <w:rPr>
                <w:ins w:id="186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61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Đặt Canuyn mũi hầu, miệng hầu</w:t>
              </w:r>
            </w:ins>
          </w:p>
        </w:tc>
        <w:tc>
          <w:tcPr>
            <w:tcW w:w="990" w:type="dxa"/>
          </w:tcPr>
          <w:p w14:paraId="3579A081" w14:textId="77777777" w:rsidR="002E5B9F" w:rsidRDefault="002E5B9F" w:rsidP="002E5B9F">
            <w:pPr>
              <w:spacing w:before="60"/>
              <w:jc w:val="both"/>
              <w:rPr>
                <w:ins w:id="186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60F4EC8" w14:textId="77777777" w:rsidR="002E5B9F" w:rsidRDefault="002E5B9F" w:rsidP="002E5B9F">
            <w:pPr>
              <w:spacing w:before="60"/>
              <w:jc w:val="both"/>
              <w:rPr>
                <w:ins w:id="186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6329175" w14:textId="77777777" w:rsidR="002E5B9F" w:rsidRDefault="002E5B9F" w:rsidP="002E5B9F">
            <w:pPr>
              <w:spacing w:before="60"/>
              <w:jc w:val="both"/>
              <w:rPr>
                <w:ins w:id="186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32CB52C" w14:textId="77777777" w:rsidR="002E5B9F" w:rsidRDefault="002E5B9F" w:rsidP="002E5B9F">
            <w:pPr>
              <w:spacing w:before="60"/>
              <w:jc w:val="both"/>
              <w:rPr>
                <w:ins w:id="186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7242BC5F" w14:textId="252F4136" w:rsidTr="00376A80">
        <w:trPr>
          <w:ins w:id="1866" w:author="admin" w:date="2023-04-27T21:33:00Z"/>
        </w:trPr>
        <w:tc>
          <w:tcPr>
            <w:tcW w:w="625" w:type="dxa"/>
          </w:tcPr>
          <w:p w14:paraId="72018D40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6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68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4094B840" w14:textId="1406B4E0" w:rsidR="002E5B9F" w:rsidRDefault="002E5B9F" w:rsidP="002E5B9F">
            <w:pPr>
              <w:spacing w:before="60"/>
              <w:jc w:val="both"/>
              <w:rPr>
                <w:ins w:id="186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70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Đặt ống nội khí quản</w:t>
              </w:r>
            </w:ins>
          </w:p>
        </w:tc>
        <w:tc>
          <w:tcPr>
            <w:tcW w:w="990" w:type="dxa"/>
          </w:tcPr>
          <w:p w14:paraId="246D4D96" w14:textId="77777777" w:rsidR="002E5B9F" w:rsidRDefault="002E5B9F" w:rsidP="002E5B9F">
            <w:pPr>
              <w:spacing w:before="60"/>
              <w:jc w:val="both"/>
              <w:rPr>
                <w:ins w:id="187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0464145" w14:textId="77777777" w:rsidR="002E5B9F" w:rsidRDefault="002E5B9F" w:rsidP="002E5B9F">
            <w:pPr>
              <w:spacing w:before="60"/>
              <w:jc w:val="both"/>
              <w:rPr>
                <w:ins w:id="187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A8D07D7" w14:textId="77777777" w:rsidR="002E5B9F" w:rsidRDefault="002E5B9F" w:rsidP="002E5B9F">
            <w:pPr>
              <w:spacing w:before="60"/>
              <w:jc w:val="both"/>
              <w:rPr>
                <w:ins w:id="187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0E5817F" w14:textId="77777777" w:rsidR="002E5B9F" w:rsidRDefault="002E5B9F" w:rsidP="002E5B9F">
            <w:pPr>
              <w:spacing w:before="60"/>
              <w:jc w:val="both"/>
              <w:rPr>
                <w:ins w:id="187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BDD86A9" w14:textId="1FA5A68D" w:rsidTr="00376A80">
        <w:trPr>
          <w:ins w:id="1875" w:author="admin" w:date="2023-04-27T21:33:00Z"/>
        </w:trPr>
        <w:tc>
          <w:tcPr>
            <w:tcW w:w="625" w:type="dxa"/>
          </w:tcPr>
          <w:p w14:paraId="0AEE1A0D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7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77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6B6A1619" w14:textId="6055C0FA" w:rsidR="002E5B9F" w:rsidRDefault="002E5B9F" w:rsidP="002E5B9F">
            <w:pPr>
              <w:spacing w:before="60"/>
              <w:jc w:val="both"/>
              <w:rPr>
                <w:ins w:id="187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79" w:author="admin" w:date="2023-04-27T21:33:00Z">
              <w:r>
                <w:t>Đặt mặt nạ thanh quản cấp cứu</w:t>
              </w:r>
            </w:ins>
          </w:p>
        </w:tc>
        <w:tc>
          <w:tcPr>
            <w:tcW w:w="990" w:type="dxa"/>
          </w:tcPr>
          <w:p w14:paraId="5FDEB1D2" w14:textId="77777777" w:rsidR="002E5B9F" w:rsidRDefault="002E5B9F" w:rsidP="002E5B9F">
            <w:pPr>
              <w:spacing w:before="60"/>
              <w:jc w:val="both"/>
              <w:rPr>
                <w:ins w:id="188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D589F20" w14:textId="77777777" w:rsidR="002E5B9F" w:rsidRDefault="002E5B9F" w:rsidP="002E5B9F">
            <w:pPr>
              <w:spacing w:before="60"/>
              <w:jc w:val="both"/>
              <w:rPr>
                <w:ins w:id="188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7472C43" w14:textId="77777777" w:rsidR="002E5B9F" w:rsidRDefault="002E5B9F" w:rsidP="002E5B9F">
            <w:pPr>
              <w:spacing w:before="60"/>
              <w:jc w:val="both"/>
              <w:rPr>
                <w:ins w:id="188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0F338A7" w14:textId="77777777" w:rsidR="002E5B9F" w:rsidRDefault="002E5B9F" w:rsidP="002E5B9F">
            <w:pPr>
              <w:spacing w:before="60"/>
              <w:jc w:val="both"/>
              <w:rPr>
                <w:ins w:id="188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7F8F264" w14:textId="7DD138CE" w:rsidTr="00376A80">
        <w:trPr>
          <w:ins w:id="1884" w:author="admin" w:date="2023-04-27T21:33:00Z"/>
        </w:trPr>
        <w:tc>
          <w:tcPr>
            <w:tcW w:w="625" w:type="dxa"/>
          </w:tcPr>
          <w:p w14:paraId="5AD2C966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8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86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63853082" w14:textId="54D91B39" w:rsidR="002E5B9F" w:rsidRDefault="002E5B9F" w:rsidP="002E5B9F">
            <w:pPr>
              <w:spacing w:before="60"/>
              <w:jc w:val="both"/>
              <w:rPr>
                <w:ins w:id="188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88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Mở khí quản cấp cứu</w:t>
              </w:r>
            </w:ins>
          </w:p>
        </w:tc>
        <w:tc>
          <w:tcPr>
            <w:tcW w:w="990" w:type="dxa"/>
          </w:tcPr>
          <w:p w14:paraId="07A2DEFF" w14:textId="77777777" w:rsidR="002E5B9F" w:rsidRDefault="002E5B9F" w:rsidP="002E5B9F">
            <w:pPr>
              <w:spacing w:before="60"/>
              <w:jc w:val="both"/>
              <w:rPr>
                <w:ins w:id="188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E51821B" w14:textId="77777777" w:rsidR="002E5B9F" w:rsidRDefault="002E5B9F" w:rsidP="002E5B9F">
            <w:pPr>
              <w:spacing w:before="60"/>
              <w:jc w:val="both"/>
              <w:rPr>
                <w:ins w:id="189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11DF96A" w14:textId="77777777" w:rsidR="002E5B9F" w:rsidRDefault="002E5B9F" w:rsidP="002E5B9F">
            <w:pPr>
              <w:spacing w:before="60"/>
              <w:jc w:val="both"/>
              <w:rPr>
                <w:ins w:id="189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E7D2461" w14:textId="77777777" w:rsidR="002E5B9F" w:rsidRDefault="002E5B9F" w:rsidP="002E5B9F">
            <w:pPr>
              <w:spacing w:before="60"/>
              <w:jc w:val="both"/>
              <w:rPr>
                <w:ins w:id="189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3FA367D" w14:textId="01E98CA9" w:rsidTr="00376A80">
        <w:trPr>
          <w:ins w:id="1893" w:author="admin" w:date="2023-04-27T21:33:00Z"/>
        </w:trPr>
        <w:tc>
          <w:tcPr>
            <w:tcW w:w="625" w:type="dxa"/>
          </w:tcPr>
          <w:p w14:paraId="2608E16A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89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895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3DBC5768" w14:textId="27F642D5" w:rsidR="002E5B9F" w:rsidRDefault="002E5B9F" w:rsidP="002E5B9F">
            <w:pPr>
              <w:spacing w:before="60"/>
              <w:jc w:val="both"/>
              <w:rPr>
                <w:ins w:id="189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897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Mở khí quản qua màng nhẫn giáp</w:t>
              </w:r>
            </w:ins>
          </w:p>
        </w:tc>
        <w:tc>
          <w:tcPr>
            <w:tcW w:w="990" w:type="dxa"/>
          </w:tcPr>
          <w:p w14:paraId="7D71F796" w14:textId="77777777" w:rsidR="002E5B9F" w:rsidRDefault="002E5B9F" w:rsidP="002E5B9F">
            <w:pPr>
              <w:spacing w:before="60"/>
              <w:jc w:val="both"/>
              <w:rPr>
                <w:ins w:id="189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8342849" w14:textId="77777777" w:rsidR="002E5B9F" w:rsidRDefault="002E5B9F" w:rsidP="002E5B9F">
            <w:pPr>
              <w:spacing w:before="60"/>
              <w:jc w:val="both"/>
              <w:rPr>
                <w:ins w:id="189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062B9EB" w14:textId="77777777" w:rsidR="002E5B9F" w:rsidRDefault="002E5B9F" w:rsidP="002E5B9F">
            <w:pPr>
              <w:spacing w:before="60"/>
              <w:jc w:val="both"/>
              <w:rPr>
                <w:ins w:id="190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7C5E6B0" w14:textId="77777777" w:rsidR="002E5B9F" w:rsidRDefault="002E5B9F" w:rsidP="002E5B9F">
            <w:pPr>
              <w:spacing w:before="60"/>
              <w:jc w:val="both"/>
              <w:rPr>
                <w:ins w:id="190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1E62C739" w14:textId="7E2FF016" w:rsidTr="00376A80">
        <w:trPr>
          <w:ins w:id="1902" w:author="admin" w:date="2023-04-27T21:33:00Z"/>
        </w:trPr>
        <w:tc>
          <w:tcPr>
            <w:tcW w:w="625" w:type="dxa"/>
          </w:tcPr>
          <w:p w14:paraId="4D49DBBE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0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04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257FD9D9" w14:textId="2D6EB926" w:rsidR="002E5B9F" w:rsidRDefault="002E5B9F" w:rsidP="002E5B9F">
            <w:pPr>
              <w:spacing w:before="60"/>
              <w:jc w:val="both"/>
              <w:rPr>
                <w:ins w:id="190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06" w:author="admin" w:date="2023-04-27T21:33:00Z">
              <w:r w:rsidRPr="00926B7A">
                <w:rPr>
                  <w:rFonts w:ascii="Times New Roman" w:hAnsi="Times New Roman"/>
                  <w:sz w:val="26"/>
                  <w:szCs w:val="26"/>
                </w:rPr>
                <w:t>Chọc hút dịch – khí màng phổi bằng kim hay catheter</w:t>
              </w:r>
            </w:ins>
          </w:p>
        </w:tc>
        <w:tc>
          <w:tcPr>
            <w:tcW w:w="990" w:type="dxa"/>
          </w:tcPr>
          <w:p w14:paraId="34D51ACC" w14:textId="77777777" w:rsidR="002E5B9F" w:rsidRDefault="002E5B9F" w:rsidP="002E5B9F">
            <w:pPr>
              <w:spacing w:before="60"/>
              <w:jc w:val="both"/>
              <w:rPr>
                <w:ins w:id="190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E71CA17" w14:textId="77777777" w:rsidR="002E5B9F" w:rsidRDefault="002E5B9F" w:rsidP="002E5B9F">
            <w:pPr>
              <w:spacing w:before="60"/>
              <w:jc w:val="both"/>
              <w:rPr>
                <w:ins w:id="190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590D2A3" w14:textId="77777777" w:rsidR="002E5B9F" w:rsidRDefault="002E5B9F" w:rsidP="002E5B9F">
            <w:pPr>
              <w:spacing w:before="60"/>
              <w:jc w:val="both"/>
              <w:rPr>
                <w:ins w:id="190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01A8065" w14:textId="77777777" w:rsidR="002E5B9F" w:rsidRDefault="002E5B9F" w:rsidP="002E5B9F">
            <w:pPr>
              <w:spacing w:before="60"/>
              <w:jc w:val="both"/>
              <w:rPr>
                <w:ins w:id="191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583DFB59" w14:textId="63BC54AB" w:rsidTr="00376A80">
        <w:trPr>
          <w:ins w:id="1911" w:author="admin" w:date="2023-04-27T21:33:00Z"/>
        </w:trPr>
        <w:tc>
          <w:tcPr>
            <w:tcW w:w="625" w:type="dxa"/>
          </w:tcPr>
          <w:p w14:paraId="59678988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1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13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74141BAB" w14:textId="0BC1C37F" w:rsidR="002E5B9F" w:rsidRDefault="002E5B9F" w:rsidP="002E5B9F">
            <w:pPr>
              <w:spacing w:before="60"/>
              <w:jc w:val="both"/>
              <w:rPr>
                <w:ins w:id="191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15" w:author="admin" w:date="2023-04-27T21:33:00Z">
              <w:r w:rsidRPr="0090688E">
                <w:rPr>
                  <w:rFonts w:ascii="Times New Roman" w:hAnsi="Times New Roman"/>
                  <w:sz w:val="26"/>
                  <w:szCs w:val="26"/>
                </w:rPr>
                <w:t xml:space="preserve">Cố 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đ</w:t>
              </w:r>
              <w:r>
                <w:rPr>
                  <w:rFonts w:ascii="Times New Roman" w:hAnsi="Times New Roman"/>
                  <w:sz w:val="26"/>
                  <w:szCs w:val="26"/>
                </w:rPr>
                <w:t>ịnh lồng ngực do chấn th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ươ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ng gãy x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ươ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ng s</w:t>
              </w:r>
              <w:r w:rsidRPr="0090688E">
                <w:rPr>
                  <w:rFonts w:ascii="Times New Roman" w:hAnsi="Times New Roman" w:hint="eastAsia"/>
                  <w:sz w:val="26"/>
                  <w:szCs w:val="26"/>
                </w:rPr>
                <w:t>ư</w:t>
              </w:r>
              <w:r w:rsidRPr="0090688E">
                <w:rPr>
                  <w:rFonts w:ascii="Times New Roman" w:hAnsi="Times New Roman"/>
                  <w:sz w:val="26"/>
                  <w:szCs w:val="26"/>
                </w:rPr>
                <w:t>ờn</w:t>
              </w:r>
            </w:ins>
          </w:p>
        </w:tc>
        <w:tc>
          <w:tcPr>
            <w:tcW w:w="990" w:type="dxa"/>
          </w:tcPr>
          <w:p w14:paraId="42766A3A" w14:textId="77777777" w:rsidR="002E5B9F" w:rsidRDefault="002E5B9F" w:rsidP="002E5B9F">
            <w:pPr>
              <w:spacing w:before="60"/>
              <w:jc w:val="both"/>
              <w:rPr>
                <w:ins w:id="191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3D61DB1" w14:textId="77777777" w:rsidR="002E5B9F" w:rsidRDefault="002E5B9F" w:rsidP="002E5B9F">
            <w:pPr>
              <w:spacing w:before="60"/>
              <w:jc w:val="both"/>
              <w:rPr>
                <w:ins w:id="191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2DAD1B3" w14:textId="77777777" w:rsidR="002E5B9F" w:rsidRDefault="002E5B9F" w:rsidP="002E5B9F">
            <w:pPr>
              <w:spacing w:before="60"/>
              <w:jc w:val="both"/>
              <w:rPr>
                <w:ins w:id="191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B0903E1" w14:textId="77777777" w:rsidR="002E5B9F" w:rsidRDefault="002E5B9F" w:rsidP="002E5B9F">
            <w:pPr>
              <w:spacing w:before="60"/>
              <w:jc w:val="both"/>
              <w:rPr>
                <w:ins w:id="191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55E7771F" w14:textId="33E6ADD3" w:rsidTr="00376A80">
        <w:trPr>
          <w:ins w:id="1920" w:author="admin" w:date="2023-04-27T21:33:00Z"/>
        </w:trPr>
        <w:tc>
          <w:tcPr>
            <w:tcW w:w="625" w:type="dxa"/>
          </w:tcPr>
          <w:p w14:paraId="57902991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2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22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50977804" w14:textId="237586B3" w:rsidR="002E5B9F" w:rsidRDefault="002E5B9F" w:rsidP="002E5B9F">
            <w:pPr>
              <w:spacing w:before="60"/>
              <w:jc w:val="both"/>
              <w:rPr>
                <w:ins w:id="192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24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cơ bản</w:t>
              </w:r>
            </w:ins>
          </w:p>
        </w:tc>
        <w:tc>
          <w:tcPr>
            <w:tcW w:w="990" w:type="dxa"/>
          </w:tcPr>
          <w:p w14:paraId="5DE41136" w14:textId="77777777" w:rsidR="002E5B9F" w:rsidRDefault="002E5B9F" w:rsidP="002E5B9F">
            <w:pPr>
              <w:spacing w:before="60"/>
              <w:jc w:val="both"/>
              <w:rPr>
                <w:ins w:id="192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17523B4" w14:textId="77777777" w:rsidR="002E5B9F" w:rsidRDefault="002E5B9F" w:rsidP="002E5B9F">
            <w:pPr>
              <w:spacing w:before="60"/>
              <w:jc w:val="both"/>
              <w:rPr>
                <w:ins w:id="192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021A609" w14:textId="77777777" w:rsidR="002E5B9F" w:rsidRDefault="002E5B9F" w:rsidP="002E5B9F">
            <w:pPr>
              <w:spacing w:before="60"/>
              <w:jc w:val="both"/>
              <w:rPr>
                <w:ins w:id="192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3A73E63" w14:textId="77777777" w:rsidR="002E5B9F" w:rsidRDefault="002E5B9F" w:rsidP="002E5B9F">
            <w:pPr>
              <w:spacing w:before="60"/>
              <w:jc w:val="both"/>
              <w:rPr>
                <w:ins w:id="192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0AE2CBF" w14:textId="3211216D" w:rsidTr="00376A80">
        <w:trPr>
          <w:ins w:id="1929" w:author="admin" w:date="2023-04-27T21:33:00Z"/>
        </w:trPr>
        <w:tc>
          <w:tcPr>
            <w:tcW w:w="625" w:type="dxa"/>
          </w:tcPr>
          <w:p w14:paraId="3B72F1DD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3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31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43B58DD1" w14:textId="6EBD5744" w:rsidR="002E5B9F" w:rsidRDefault="002E5B9F" w:rsidP="002E5B9F">
            <w:pPr>
              <w:spacing w:before="60"/>
              <w:jc w:val="both"/>
              <w:rPr>
                <w:ins w:id="193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33" w:author="admin" w:date="2023-04-27T21:33:00Z">
              <w:r w:rsidRPr="000C03FA">
                <w:rPr>
                  <w:rFonts w:ascii="Times New Roman" w:hAnsi="Times New Roman"/>
                  <w:sz w:val="26"/>
                  <w:szCs w:val="26"/>
                </w:rPr>
                <w:t>Cấp cứu ngừng tuần hoàn</w:t>
              </w:r>
              <w:r>
                <w:rPr>
                  <w:rFonts w:ascii="Times New Roman" w:hAnsi="Times New Roman"/>
                  <w:sz w:val="26"/>
                  <w:szCs w:val="26"/>
                </w:rPr>
                <w:t>, hô hấp</w:t>
              </w:r>
              <w:r w:rsidRPr="000C03FA">
                <w:rPr>
                  <w:rFonts w:ascii="Times New Roman" w:hAnsi="Times New Roman"/>
                  <w:sz w:val="26"/>
                  <w:szCs w:val="26"/>
                </w:rPr>
                <w:t xml:space="preserve"> nâng cao</w:t>
              </w:r>
            </w:ins>
          </w:p>
        </w:tc>
        <w:tc>
          <w:tcPr>
            <w:tcW w:w="990" w:type="dxa"/>
          </w:tcPr>
          <w:p w14:paraId="270E5F4C" w14:textId="77777777" w:rsidR="002E5B9F" w:rsidRDefault="002E5B9F" w:rsidP="002E5B9F">
            <w:pPr>
              <w:spacing w:before="60"/>
              <w:jc w:val="both"/>
              <w:rPr>
                <w:ins w:id="193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D6AAE50" w14:textId="77777777" w:rsidR="002E5B9F" w:rsidRDefault="002E5B9F" w:rsidP="002E5B9F">
            <w:pPr>
              <w:spacing w:before="60"/>
              <w:jc w:val="both"/>
              <w:rPr>
                <w:ins w:id="193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56070E1" w14:textId="77777777" w:rsidR="002E5B9F" w:rsidRDefault="002E5B9F" w:rsidP="002E5B9F">
            <w:pPr>
              <w:spacing w:before="60"/>
              <w:jc w:val="both"/>
              <w:rPr>
                <w:ins w:id="193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63C14AF" w14:textId="77777777" w:rsidR="002E5B9F" w:rsidRDefault="002E5B9F" w:rsidP="002E5B9F">
            <w:pPr>
              <w:spacing w:before="60"/>
              <w:jc w:val="both"/>
              <w:rPr>
                <w:ins w:id="193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1239CDF" w14:textId="59F25F5B" w:rsidTr="00376A80">
        <w:trPr>
          <w:ins w:id="1938" w:author="admin" w:date="2023-04-27T21:33:00Z"/>
        </w:trPr>
        <w:tc>
          <w:tcPr>
            <w:tcW w:w="625" w:type="dxa"/>
          </w:tcPr>
          <w:p w14:paraId="74AFF662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3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40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1D8BF707" w14:textId="70C9CE86" w:rsidR="002E5B9F" w:rsidRDefault="002E5B9F" w:rsidP="002E5B9F">
            <w:pPr>
              <w:spacing w:before="60"/>
              <w:jc w:val="both"/>
              <w:rPr>
                <w:ins w:id="194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42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Thông khí nhân tạo không xâm nhập</w:t>
              </w:r>
            </w:ins>
          </w:p>
        </w:tc>
        <w:tc>
          <w:tcPr>
            <w:tcW w:w="990" w:type="dxa"/>
          </w:tcPr>
          <w:p w14:paraId="1D9090E6" w14:textId="77777777" w:rsidR="002E5B9F" w:rsidRDefault="002E5B9F" w:rsidP="002E5B9F">
            <w:pPr>
              <w:spacing w:before="60"/>
              <w:jc w:val="both"/>
              <w:rPr>
                <w:ins w:id="194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139AB9" w14:textId="77777777" w:rsidR="002E5B9F" w:rsidRDefault="002E5B9F" w:rsidP="002E5B9F">
            <w:pPr>
              <w:spacing w:before="60"/>
              <w:jc w:val="both"/>
              <w:rPr>
                <w:ins w:id="194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1C1C814" w14:textId="77777777" w:rsidR="002E5B9F" w:rsidRDefault="002E5B9F" w:rsidP="002E5B9F">
            <w:pPr>
              <w:spacing w:before="60"/>
              <w:jc w:val="both"/>
              <w:rPr>
                <w:ins w:id="194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2410179" w14:textId="77777777" w:rsidR="002E5B9F" w:rsidRDefault="002E5B9F" w:rsidP="002E5B9F">
            <w:pPr>
              <w:spacing w:before="60"/>
              <w:jc w:val="both"/>
              <w:rPr>
                <w:ins w:id="194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F6FC54C" w14:textId="52E24983" w:rsidTr="00376A80">
        <w:trPr>
          <w:ins w:id="1947" w:author="admin" w:date="2023-04-27T21:33:00Z"/>
        </w:trPr>
        <w:tc>
          <w:tcPr>
            <w:tcW w:w="625" w:type="dxa"/>
          </w:tcPr>
          <w:p w14:paraId="5ED61AD6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4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49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</w:tcPr>
          <w:p w14:paraId="56D062AD" w14:textId="0904F095" w:rsidR="002E5B9F" w:rsidRDefault="002E5B9F" w:rsidP="002E5B9F">
            <w:pPr>
              <w:spacing w:before="60"/>
              <w:jc w:val="both"/>
              <w:rPr>
                <w:ins w:id="195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51" w:author="admin" w:date="2023-04-27T21:33:00Z">
              <w:r>
                <w:rPr>
                  <w:rFonts w:ascii="Times New Roman" w:hAnsi="Times New Roman"/>
                  <w:sz w:val="26"/>
                  <w:szCs w:val="26"/>
                </w:rPr>
                <w:t>Thông khí nhân tạo xâm nhập</w:t>
              </w:r>
            </w:ins>
          </w:p>
        </w:tc>
        <w:tc>
          <w:tcPr>
            <w:tcW w:w="990" w:type="dxa"/>
          </w:tcPr>
          <w:p w14:paraId="13666602" w14:textId="77777777" w:rsidR="002E5B9F" w:rsidRDefault="002E5B9F" w:rsidP="002E5B9F">
            <w:pPr>
              <w:spacing w:before="60"/>
              <w:jc w:val="both"/>
              <w:rPr>
                <w:ins w:id="195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A64286D" w14:textId="77777777" w:rsidR="002E5B9F" w:rsidRDefault="002E5B9F" w:rsidP="002E5B9F">
            <w:pPr>
              <w:spacing w:before="60"/>
              <w:jc w:val="both"/>
              <w:rPr>
                <w:ins w:id="195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4F90D6B" w14:textId="77777777" w:rsidR="002E5B9F" w:rsidRDefault="002E5B9F" w:rsidP="002E5B9F">
            <w:pPr>
              <w:spacing w:before="60"/>
              <w:jc w:val="both"/>
              <w:rPr>
                <w:ins w:id="1954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E2AF62A" w14:textId="77777777" w:rsidR="002E5B9F" w:rsidRDefault="002E5B9F" w:rsidP="002E5B9F">
            <w:pPr>
              <w:spacing w:before="60"/>
              <w:jc w:val="both"/>
              <w:rPr>
                <w:ins w:id="1955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BD472A7" w14:textId="61327F59" w:rsidTr="00376A80">
        <w:trPr>
          <w:ins w:id="1956" w:author="admin" w:date="2023-04-27T21:33:00Z"/>
        </w:trPr>
        <w:tc>
          <w:tcPr>
            <w:tcW w:w="625" w:type="dxa"/>
          </w:tcPr>
          <w:p w14:paraId="15ECE4F3" w14:textId="77777777" w:rsidR="002E5B9F" w:rsidRDefault="002E5B9F" w:rsidP="002E5B9F">
            <w:pPr>
              <w:spacing w:before="60"/>
              <w:jc w:val="both"/>
              <w:rPr>
                <w:ins w:id="195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320" w:type="dxa"/>
          </w:tcPr>
          <w:p w14:paraId="3C17F414" w14:textId="1D8E2806" w:rsidR="002E5B9F" w:rsidRDefault="002E5B9F" w:rsidP="002E5B9F">
            <w:pPr>
              <w:spacing w:before="60"/>
              <w:jc w:val="both"/>
              <w:rPr>
                <w:ins w:id="195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59" w:author="admin" w:date="2023-04-27T21:33:00Z">
              <w:r w:rsidRPr="009A7CF2">
                <w:rPr>
                  <w:rFonts w:ascii="Times New Roman" w:hAnsi="Times New Roman"/>
                  <w:b/>
                  <w:sz w:val="26"/>
                  <w:szCs w:val="26"/>
                </w:rPr>
                <w:t>Toàn thân</w:t>
              </w:r>
            </w:ins>
          </w:p>
        </w:tc>
        <w:tc>
          <w:tcPr>
            <w:tcW w:w="990" w:type="dxa"/>
          </w:tcPr>
          <w:p w14:paraId="7DFB66C6" w14:textId="77777777" w:rsidR="002E5B9F" w:rsidRDefault="002E5B9F" w:rsidP="002E5B9F">
            <w:pPr>
              <w:spacing w:before="60"/>
              <w:jc w:val="both"/>
              <w:rPr>
                <w:ins w:id="196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0A2AD05" w14:textId="77777777" w:rsidR="002E5B9F" w:rsidRDefault="002E5B9F" w:rsidP="002E5B9F">
            <w:pPr>
              <w:spacing w:before="60"/>
              <w:jc w:val="both"/>
              <w:rPr>
                <w:ins w:id="196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8227D9B" w14:textId="77777777" w:rsidR="002E5B9F" w:rsidRDefault="002E5B9F" w:rsidP="002E5B9F">
            <w:pPr>
              <w:spacing w:before="60"/>
              <w:jc w:val="both"/>
              <w:rPr>
                <w:ins w:id="196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94C6E38" w14:textId="77777777" w:rsidR="002E5B9F" w:rsidRDefault="002E5B9F" w:rsidP="002E5B9F">
            <w:pPr>
              <w:spacing w:before="60"/>
              <w:jc w:val="both"/>
              <w:rPr>
                <w:ins w:id="1963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5A27CE25" w14:textId="342D41F8" w:rsidTr="00376A80">
        <w:trPr>
          <w:ins w:id="1964" w:author="admin" w:date="2023-04-27T21:33:00Z"/>
        </w:trPr>
        <w:tc>
          <w:tcPr>
            <w:tcW w:w="625" w:type="dxa"/>
          </w:tcPr>
          <w:p w14:paraId="70C4B462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6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66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4549123B" w14:textId="71A221E1" w:rsidR="002E5B9F" w:rsidRDefault="002E5B9F" w:rsidP="002E5B9F">
            <w:pPr>
              <w:spacing w:before="60"/>
              <w:jc w:val="both"/>
              <w:rPr>
                <w:ins w:id="196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68" w:author="admin" w:date="2023-04-27T21:33:00Z">
              <w:r w:rsidRPr="00EE137B">
                <w:t>Ga rô hoặc b</w:t>
              </w:r>
              <w:r w:rsidRPr="00EE137B">
                <w:rPr>
                  <w:rFonts w:hint="eastAsia"/>
                </w:rPr>
                <w:t>ă</w:t>
              </w:r>
              <w:r w:rsidRPr="00EE137B">
                <w:t>ng ép cầm máu</w:t>
              </w:r>
            </w:ins>
          </w:p>
        </w:tc>
        <w:tc>
          <w:tcPr>
            <w:tcW w:w="990" w:type="dxa"/>
          </w:tcPr>
          <w:p w14:paraId="1F4D3A60" w14:textId="77777777" w:rsidR="002E5B9F" w:rsidRDefault="002E5B9F" w:rsidP="002E5B9F">
            <w:pPr>
              <w:spacing w:before="60"/>
              <w:jc w:val="both"/>
              <w:rPr>
                <w:ins w:id="196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0C53FA7" w14:textId="77777777" w:rsidR="002E5B9F" w:rsidRDefault="002E5B9F" w:rsidP="002E5B9F">
            <w:pPr>
              <w:spacing w:before="60"/>
              <w:jc w:val="both"/>
              <w:rPr>
                <w:ins w:id="197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096B48D" w14:textId="77777777" w:rsidR="002E5B9F" w:rsidRDefault="002E5B9F" w:rsidP="002E5B9F">
            <w:pPr>
              <w:spacing w:before="60"/>
              <w:jc w:val="both"/>
              <w:rPr>
                <w:ins w:id="197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748A8F3" w14:textId="77777777" w:rsidR="002E5B9F" w:rsidRDefault="002E5B9F" w:rsidP="002E5B9F">
            <w:pPr>
              <w:spacing w:before="60"/>
              <w:jc w:val="both"/>
              <w:rPr>
                <w:ins w:id="1972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6D5201E3" w14:textId="498654A8" w:rsidTr="00376A80">
        <w:trPr>
          <w:ins w:id="1973" w:author="admin" w:date="2023-04-27T21:33:00Z"/>
        </w:trPr>
        <w:tc>
          <w:tcPr>
            <w:tcW w:w="625" w:type="dxa"/>
          </w:tcPr>
          <w:p w14:paraId="5A2AE756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7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75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3AF9AA41" w14:textId="73FA9B50" w:rsidR="002E5B9F" w:rsidRDefault="002E5B9F" w:rsidP="002E5B9F">
            <w:pPr>
              <w:spacing w:before="60"/>
              <w:jc w:val="both"/>
              <w:rPr>
                <w:ins w:id="197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77" w:author="admin" w:date="2023-04-27T21:33:00Z">
              <w:r w:rsidRPr="00EE137B">
                <w:t>B</w:t>
              </w:r>
              <w:r w:rsidRPr="00EE137B">
                <w:rPr>
                  <w:rFonts w:hint="eastAsia"/>
                </w:rPr>
                <w:t>ă</w:t>
              </w:r>
              <w:r w:rsidRPr="00EE137B">
                <w:t>ng bó vết th</w:t>
              </w:r>
              <w:r w:rsidRPr="00EE137B">
                <w:rPr>
                  <w:rFonts w:hint="eastAsia"/>
                </w:rPr>
                <w:t>ươ</w:t>
              </w:r>
              <w:r w:rsidRPr="00EE137B">
                <w:t>ng</w:t>
              </w:r>
            </w:ins>
          </w:p>
        </w:tc>
        <w:tc>
          <w:tcPr>
            <w:tcW w:w="990" w:type="dxa"/>
          </w:tcPr>
          <w:p w14:paraId="17055B8E" w14:textId="77777777" w:rsidR="002E5B9F" w:rsidRDefault="002E5B9F" w:rsidP="002E5B9F">
            <w:pPr>
              <w:spacing w:before="60"/>
              <w:jc w:val="both"/>
              <w:rPr>
                <w:ins w:id="197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3960531" w14:textId="77777777" w:rsidR="002E5B9F" w:rsidRDefault="002E5B9F" w:rsidP="002E5B9F">
            <w:pPr>
              <w:spacing w:before="60"/>
              <w:jc w:val="both"/>
              <w:rPr>
                <w:ins w:id="1979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78A52DA" w14:textId="77777777" w:rsidR="002E5B9F" w:rsidRDefault="002E5B9F" w:rsidP="002E5B9F">
            <w:pPr>
              <w:spacing w:before="60"/>
              <w:jc w:val="both"/>
              <w:rPr>
                <w:ins w:id="198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16A9DD4" w14:textId="77777777" w:rsidR="002E5B9F" w:rsidRDefault="002E5B9F" w:rsidP="002E5B9F">
            <w:pPr>
              <w:spacing w:before="60"/>
              <w:jc w:val="both"/>
              <w:rPr>
                <w:ins w:id="1981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0041BBE" w14:textId="32359DF7" w:rsidTr="00376A80">
        <w:trPr>
          <w:ins w:id="1982" w:author="admin" w:date="2023-04-27T21:33:00Z"/>
        </w:trPr>
        <w:tc>
          <w:tcPr>
            <w:tcW w:w="625" w:type="dxa"/>
          </w:tcPr>
          <w:p w14:paraId="3C2D4C59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8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84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30D6D936" w14:textId="70253F86" w:rsidR="002E5B9F" w:rsidRDefault="002E5B9F" w:rsidP="002E5B9F">
            <w:pPr>
              <w:spacing w:before="60"/>
              <w:jc w:val="both"/>
              <w:rPr>
                <w:ins w:id="198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86" w:author="admin" w:date="2023-04-27T21:33:00Z">
              <w:r w:rsidRPr="00EE137B">
                <w:t xml:space="preserve">Cố </w:t>
              </w:r>
              <w:r w:rsidRPr="00EE137B">
                <w:rPr>
                  <w:rFonts w:hint="eastAsia"/>
                </w:rPr>
                <w:t>đ</w:t>
              </w:r>
              <w:r w:rsidRPr="00EE137B">
                <w:t>ịnh tạm thời ng</w:t>
              </w:r>
              <w:r w:rsidRPr="00EE137B">
                <w:rPr>
                  <w:rFonts w:hint="eastAsia"/>
                </w:rPr>
                <w:t>ư</w:t>
              </w:r>
              <w:r w:rsidRPr="00EE137B">
                <w:t>ời bệnh gãy x</w:t>
              </w:r>
              <w:r w:rsidRPr="00EE137B">
                <w:rPr>
                  <w:rFonts w:hint="eastAsia"/>
                </w:rPr>
                <w:t>ươ</w:t>
              </w:r>
              <w:r w:rsidRPr="00EE137B">
                <w:t>ng</w:t>
              </w:r>
            </w:ins>
          </w:p>
        </w:tc>
        <w:tc>
          <w:tcPr>
            <w:tcW w:w="990" w:type="dxa"/>
          </w:tcPr>
          <w:p w14:paraId="3D57AF27" w14:textId="77777777" w:rsidR="002E5B9F" w:rsidRDefault="002E5B9F" w:rsidP="002E5B9F">
            <w:pPr>
              <w:spacing w:before="60"/>
              <w:jc w:val="both"/>
              <w:rPr>
                <w:ins w:id="198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7E75065" w14:textId="77777777" w:rsidR="002E5B9F" w:rsidRDefault="002E5B9F" w:rsidP="002E5B9F">
            <w:pPr>
              <w:spacing w:before="60"/>
              <w:jc w:val="both"/>
              <w:rPr>
                <w:ins w:id="1988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83712E0" w14:textId="77777777" w:rsidR="002E5B9F" w:rsidRDefault="002E5B9F" w:rsidP="002E5B9F">
            <w:pPr>
              <w:spacing w:before="60"/>
              <w:jc w:val="both"/>
              <w:rPr>
                <w:ins w:id="198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DF9DF4D" w14:textId="77777777" w:rsidR="002E5B9F" w:rsidRDefault="002E5B9F" w:rsidP="002E5B9F">
            <w:pPr>
              <w:spacing w:before="60"/>
              <w:jc w:val="both"/>
              <w:rPr>
                <w:ins w:id="1990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30618324" w14:textId="05F86D42" w:rsidTr="00376A80">
        <w:trPr>
          <w:ins w:id="1991" w:author="admin" w:date="2023-04-27T21:33:00Z"/>
        </w:trPr>
        <w:tc>
          <w:tcPr>
            <w:tcW w:w="625" w:type="dxa"/>
          </w:tcPr>
          <w:p w14:paraId="51E113E5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199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1993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42C516FA" w14:textId="6002F46F" w:rsidR="002E5B9F" w:rsidRDefault="002E5B9F" w:rsidP="002E5B9F">
            <w:pPr>
              <w:spacing w:before="60"/>
              <w:jc w:val="both"/>
              <w:rPr>
                <w:ins w:id="199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1995" w:author="admin" w:date="2023-04-27T21:33:00Z">
              <w:r w:rsidRPr="00EE137B">
                <w:t xml:space="preserve">Cố </w:t>
              </w:r>
              <w:r w:rsidRPr="00EE137B">
                <w:rPr>
                  <w:rFonts w:hint="eastAsia"/>
                </w:rPr>
                <w:t>đ</w:t>
              </w:r>
              <w:r w:rsidRPr="00EE137B">
                <w:t>ịnh cột sống cổ bằng nẹp cứng</w:t>
              </w:r>
            </w:ins>
          </w:p>
        </w:tc>
        <w:tc>
          <w:tcPr>
            <w:tcW w:w="990" w:type="dxa"/>
          </w:tcPr>
          <w:p w14:paraId="1E0F460C" w14:textId="77777777" w:rsidR="002E5B9F" w:rsidRDefault="002E5B9F" w:rsidP="002E5B9F">
            <w:pPr>
              <w:spacing w:before="60"/>
              <w:jc w:val="both"/>
              <w:rPr>
                <w:ins w:id="199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4AFEE9F0" w14:textId="77777777" w:rsidR="002E5B9F" w:rsidRDefault="002E5B9F" w:rsidP="002E5B9F">
            <w:pPr>
              <w:spacing w:before="60"/>
              <w:jc w:val="both"/>
              <w:rPr>
                <w:ins w:id="1997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399A224C" w14:textId="77777777" w:rsidR="002E5B9F" w:rsidRDefault="002E5B9F" w:rsidP="002E5B9F">
            <w:pPr>
              <w:spacing w:before="60"/>
              <w:jc w:val="both"/>
              <w:rPr>
                <w:ins w:id="199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2684401D" w14:textId="77777777" w:rsidR="002E5B9F" w:rsidRDefault="002E5B9F" w:rsidP="002E5B9F">
            <w:pPr>
              <w:spacing w:before="60"/>
              <w:jc w:val="both"/>
              <w:rPr>
                <w:ins w:id="1999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2293CF3A" w14:textId="3A9C68C9" w:rsidTr="00376A80">
        <w:trPr>
          <w:ins w:id="2000" w:author="admin" w:date="2023-04-27T21:33:00Z"/>
        </w:trPr>
        <w:tc>
          <w:tcPr>
            <w:tcW w:w="625" w:type="dxa"/>
          </w:tcPr>
          <w:p w14:paraId="603B9E94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2001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2002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6A3F8DF9" w14:textId="6C6830CC" w:rsidR="002E5B9F" w:rsidRDefault="002E5B9F" w:rsidP="002E5B9F">
            <w:pPr>
              <w:spacing w:before="60"/>
              <w:jc w:val="both"/>
              <w:rPr>
                <w:ins w:id="2003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2004" w:author="admin" w:date="2023-04-27T21:33:00Z">
              <w:r>
                <w:t>Vận chuyển người bệnh cấp cứu</w:t>
              </w:r>
            </w:ins>
          </w:p>
        </w:tc>
        <w:tc>
          <w:tcPr>
            <w:tcW w:w="990" w:type="dxa"/>
          </w:tcPr>
          <w:p w14:paraId="23366D1D" w14:textId="77777777" w:rsidR="002E5B9F" w:rsidRDefault="002E5B9F" w:rsidP="002E5B9F">
            <w:pPr>
              <w:spacing w:before="60"/>
              <w:jc w:val="both"/>
              <w:rPr>
                <w:ins w:id="200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7A04BB56" w14:textId="77777777" w:rsidR="002E5B9F" w:rsidRDefault="002E5B9F" w:rsidP="002E5B9F">
            <w:pPr>
              <w:spacing w:before="60"/>
              <w:jc w:val="both"/>
              <w:rPr>
                <w:ins w:id="2006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6F77C42E" w14:textId="77777777" w:rsidR="002E5B9F" w:rsidRDefault="002E5B9F" w:rsidP="002E5B9F">
            <w:pPr>
              <w:spacing w:before="60"/>
              <w:jc w:val="both"/>
              <w:rPr>
                <w:ins w:id="200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1D6CAF1A" w14:textId="77777777" w:rsidR="002E5B9F" w:rsidRDefault="002E5B9F" w:rsidP="002E5B9F">
            <w:pPr>
              <w:spacing w:before="60"/>
              <w:jc w:val="both"/>
              <w:rPr>
                <w:ins w:id="2008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2E5B9F" w14:paraId="42FA7112" w14:textId="6D86483E" w:rsidTr="00376A80">
        <w:trPr>
          <w:ins w:id="2009" w:author="admin" w:date="2023-04-27T21:33:00Z"/>
        </w:trPr>
        <w:tc>
          <w:tcPr>
            <w:tcW w:w="625" w:type="dxa"/>
          </w:tcPr>
          <w:p w14:paraId="7420F1E9" w14:textId="77777777" w:rsidR="002E5B9F" w:rsidRDefault="002E5B9F">
            <w:pPr>
              <w:pStyle w:val="ListParagraph"/>
              <w:numPr>
                <w:ilvl w:val="0"/>
                <w:numId w:val="46"/>
              </w:numPr>
              <w:spacing w:before="60"/>
              <w:jc w:val="both"/>
              <w:rPr>
                <w:ins w:id="2010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  <w:pPrChange w:id="2011" w:author="admin" w:date="2023-04-27T21:35:00Z">
                <w:pPr>
                  <w:spacing w:before="60"/>
                  <w:jc w:val="both"/>
                </w:pPr>
              </w:pPrChange>
            </w:pPr>
          </w:p>
        </w:tc>
        <w:tc>
          <w:tcPr>
            <w:tcW w:w="4320" w:type="dxa"/>
            <w:vAlign w:val="center"/>
          </w:tcPr>
          <w:p w14:paraId="2EED7EAB" w14:textId="7424E037" w:rsidR="002E5B9F" w:rsidRDefault="002E5B9F" w:rsidP="002E5B9F">
            <w:pPr>
              <w:spacing w:before="60"/>
              <w:jc w:val="both"/>
              <w:rPr>
                <w:ins w:id="2012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ins w:id="2013" w:author="admin" w:date="2023-04-27T21:33:00Z">
              <w:r>
                <w:t>Vận chuyển người bệnh chấn thương cột sống thắt lưng</w:t>
              </w:r>
            </w:ins>
          </w:p>
        </w:tc>
        <w:tc>
          <w:tcPr>
            <w:tcW w:w="990" w:type="dxa"/>
          </w:tcPr>
          <w:p w14:paraId="682125E2" w14:textId="77777777" w:rsidR="002E5B9F" w:rsidRDefault="002E5B9F" w:rsidP="002E5B9F">
            <w:pPr>
              <w:spacing w:before="60"/>
              <w:jc w:val="both"/>
              <w:rPr>
                <w:ins w:id="2014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AB73F0B" w14:textId="77777777" w:rsidR="002E5B9F" w:rsidRDefault="002E5B9F" w:rsidP="002E5B9F">
            <w:pPr>
              <w:spacing w:before="60"/>
              <w:jc w:val="both"/>
              <w:rPr>
                <w:ins w:id="2015" w:author="admin" w:date="2023-04-27T21:33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0ECB5FB1" w14:textId="77777777" w:rsidR="002E5B9F" w:rsidRDefault="002E5B9F" w:rsidP="002E5B9F">
            <w:pPr>
              <w:spacing w:before="60"/>
              <w:jc w:val="both"/>
              <w:rPr>
                <w:ins w:id="2016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990" w:type="dxa"/>
          </w:tcPr>
          <w:p w14:paraId="538E5D85" w14:textId="77777777" w:rsidR="002E5B9F" w:rsidRDefault="002E5B9F" w:rsidP="002E5B9F">
            <w:pPr>
              <w:spacing w:before="60"/>
              <w:jc w:val="both"/>
              <w:rPr>
                <w:ins w:id="2017" w:author="admin" w:date="2023-04-27T21:34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</w:tbl>
    <w:p w14:paraId="36182F88" w14:textId="77777777" w:rsidR="00F236EF" w:rsidRPr="000C03FA" w:rsidRDefault="00F236EF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  <w:pPrChange w:id="2018" w:author="admin" w:date="2023-04-27T21:32:00Z">
          <w:pPr>
            <w:numPr>
              <w:numId w:val="21"/>
            </w:numPr>
            <w:spacing w:before="60"/>
            <w:ind w:left="360" w:hanging="360"/>
            <w:jc w:val="both"/>
          </w:pPr>
        </w:pPrChange>
      </w:pPr>
    </w:p>
    <w:p w14:paraId="540E1918" w14:textId="5851D477" w:rsidR="00FD75A1" w:rsidRPr="000C03FA" w:rsidDel="00704B19" w:rsidRDefault="00FD75A1" w:rsidP="00A3388B">
      <w:pPr>
        <w:spacing w:before="60"/>
        <w:ind w:left="360"/>
        <w:jc w:val="both"/>
        <w:rPr>
          <w:del w:id="2019" w:author="admin" w:date="2023-04-27T21:47:00Z"/>
          <w:rFonts w:ascii="Times New Roman" w:hAnsi="Times New Roman"/>
          <w:color w:val="111111"/>
          <w:sz w:val="26"/>
          <w:szCs w:val="26"/>
          <w:lang w:val="vi-VN"/>
        </w:rPr>
      </w:pPr>
    </w:p>
    <w:p w14:paraId="38FE1E71" w14:textId="5650BDA2" w:rsidR="0081192D" w:rsidRPr="000C03FA" w:rsidDel="00704B19" w:rsidRDefault="0081192D" w:rsidP="00A3388B">
      <w:pPr>
        <w:spacing w:before="60"/>
        <w:jc w:val="both"/>
        <w:rPr>
          <w:del w:id="2020" w:author="admin" w:date="2023-04-27T21:47:00Z"/>
          <w:rFonts w:ascii="Times New Roman" w:hAnsi="Times New Roman"/>
          <w:b/>
          <w:bCs/>
          <w:color w:val="111111"/>
          <w:sz w:val="26"/>
          <w:szCs w:val="26"/>
          <w:lang w:val="vi-VN"/>
        </w:rPr>
      </w:pPr>
    </w:p>
    <w:p w14:paraId="65FD0173" w14:textId="77777777" w:rsidR="0081192D" w:rsidRPr="000C03FA" w:rsidRDefault="0081192D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  <w:r w:rsidRPr="000C03FA">
        <w:rPr>
          <w:rFonts w:ascii="Times New Roman" w:hAnsi="Times New Roman"/>
          <w:b/>
          <w:bCs/>
          <w:color w:val="111111"/>
          <w:sz w:val="26"/>
          <w:szCs w:val="26"/>
        </w:rPr>
        <w:t>IV. HỆ THỐNG THÔNG TIN</w:t>
      </w:r>
    </w:p>
    <w:p w14:paraId="2B907BAC" w14:textId="2E2D157F" w:rsidR="00D75861" w:rsidRPr="000C03FA" w:rsidRDefault="00D758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Quản lý tổng đài 115 của tỉnh, </w:t>
      </w:r>
      <w:del w:id="2021" w:author="Ngoc Le Van Truong" w:date="2023-04-28T10:17:00Z">
        <w:r w:rsidRPr="000C03FA" w:rsidDel="00F54236">
          <w:rPr>
            <w:rFonts w:ascii="Times New Roman" w:hAnsi="Times New Roman"/>
            <w:color w:val="111111"/>
            <w:sz w:val="26"/>
            <w:szCs w:val="26"/>
            <w:lang w:val="vi-VN"/>
          </w:rPr>
          <w:delText>TP</w:delText>
        </w:r>
      </w:del>
      <w:ins w:id="2022" w:author="Ngoc Le Van Truong" w:date="2023-04-28T10:17:00Z">
        <w:r w:rsidR="00F54236">
          <w:rPr>
            <w:rFonts w:ascii="Times New Roman" w:hAnsi="Times New Roman"/>
            <w:color w:val="111111"/>
            <w:sz w:val="26"/>
            <w:szCs w:val="26"/>
          </w:rPr>
          <w:t>thành phố</w:t>
        </w:r>
      </w:ins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:  </w:t>
      </w:r>
      <w:ins w:id="2023" w:author="Ngoc Le Van Truong" w:date="2023-04-28T10:17:00Z">
        <w:r w:rsidR="00F54236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0C03FA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0C03FA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 xml:space="preserve">      từ năm ……….</w:t>
      </w:r>
    </w:p>
    <w:p w14:paraId="2124D57E" w14:textId="24B5BFC2" w:rsidR="00505A1D" w:rsidRPr="00505A1D" w:rsidRDefault="00505A1D" w:rsidP="007F3A4F">
      <w:pPr>
        <w:numPr>
          <w:ilvl w:val="0"/>
          <w:numId w:val="21"/>
        </w:numPr>
        <w:spacing w:before="60"/>
        <w:jc w:val="both"/>
        <w:rPr>
          <w:ins w:id="2024" w:author="admin" w:date="2023-04-27T21:26:00Z"/>
          <w:rFonts w:ascii="Times New Roman" w:hAnsi="Times New Roman"/>
          <w:color w:val="111111"/>
          <w:sz w:val="26"/>
          <w:szCs w:val="26"/>
          <w:rPrChange w:id="2025" w:author="admin" w:date="2023-04-27T21:26:00Z">
            <w:rPr>
              <w:ins w:id="2026" w:author="admin" w:date="2023-04-27T21:26:00Z"/>
              <w:rFonts w:ascii="Times New Roman" w:eastAsia="MS Mincho" w:hAnsi="Times New Roman"/>
              <w:bCs/>
              <w:color w:val="000000" w:themeColor="text1"/>
              <w:sz w:val="26"/>
              <w:szCs w:val="26"/>
            </w:rPr>
          </w:rPrChange>
        </w:rPr>
      </w:pPr>
      <w:ins w:id="2027" w:author="admin" w:date="2023-04-27T21:26:00Z">
        <w:r>
          <w:rPr>
            <w:rFonts w:ascii="Times New Roman" w:hAnsi="Times New Roman"/>
            <w:color w:val="111111"/>
            <w:sz w:val="26"/>
            <w:szCs w:val="26"/>
          </w:rPr>
          <w:t xml:space="preserve">Có phòng/bộ phận điều phối riêng: </w:t>
        </w:r>
      </w:ins>
      <w:ins w:id="2028" w:author="Ngoc Le Van Truong" w:date="2023-04-28T10:17:00Z">
        <w:r w:rsidR="00F54236">
          <w:rPr>
            <w:rFonts w:ascii="Times New Roman" w:hAnsi="Times New Roman"/>
            <w:color w:val="111111"/>
            <w:sz w:val="26"/>
            <w:szCs w:val="26"/>
          </w:rPr>
          <w:tab/>
        </w:r>
      </w:ins>
      <w:ins w:id="2029" w:author="Ngoc Le Van Truong" w:date="2023-04-28T10:18:00Z">
        <w:r w:rsidR="00F54236">
          <w:rPr>
            <w:rFonts w:ascii="Times New Roman" w:hAnsi="Times New Roman"/>
            <w:color w:val="111111"/>
            <w:sz w:val="26"/>
            <w:szCs w:val="26"/>
          </w:rPr>
          <w:tab/>
        </w:r>
      </w:ins>
      <w:ins w:id="2030" w:author="admin" w:date="2023-04-27T21:26:00Z">
        <w:r w:rsidRPr="000C03FA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0C03FA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0C03FA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Pr="000C03FA">
          <w:rPr>
            <w:rFonts w:ascii="Times New Roman" w:eastAsia="MS Mincho" w:hAnsi="Times New Roman"/>
            <w:bCs/>
            <w:color w:val="000000" w:themeColor="text1"/>
            <w:sz w:val="26"/>
            <w:szCs w:val="26"/>
          </w:rPr>
          <w:t xml:space="preserve">     </w:t>
        </w:r>
      </w:ins>
    </w:p>
    <w:p w14:paraId="60E54E0C" w14:textId="69956AF1" w:rsidR="00D75861" w:rsidRPr="000C03FA" w:rsidRDefault="00D758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Phương tiện tiếp nhận thông tin liên lạc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 (câu hỏi nhiều lựa chọn trả lời):</w:t>
      </w:r>
    </w:p>
    <w:p w14:paraId="57F01706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lastRenderedPageBreak/>
        <w:t>Tổng đài</w:t>
      </w:r>
    </w:p>
    <w:p w14:paraId="30B013E7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Điện thoại cố định</w:t>
      </w:r>
    </w:p>
    <w:p w14:paraId="6DF84CC6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Bộ đàm</w:t>
      </w:r>
    </w:p>
    <w:p w14:paraId="69A6292F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Điện thoại di động</w:t>
      </w:r>
    </w:p>
    <w:p w14:paraId="2686E796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Hệ thống ghi âm tiếp nhận cuộc gọi cấp cứu.</w:t>
      </w:r>
    </w:p>
    <w:p w14:paraId="206F3478" w14:textId="77777777" w:rsidR="00D75861" w:rsidRPr="000C03FA" w:rsidRDefault="00D75861" w:rsidP="007F3A4F">
      <w:pPr>
        <w:pStyle w:val="ListParagraph"/>
        <w:numPr>
          <w:ilvl w:val="0"/>
          <w:numId w:val="18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Khác….</w:t>
      </w:r>
    </w:p>
    <w:p w14:paraId="653CA44D" w14:textId="77777777" w:rsidR="00D75861" w:rsidRPr="000C03FA" w:rsidRDefault="00D758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Cơ sở hạ tầng hỗ trợ điều phối cấp cứu</w:t>
      </w:r>
    </w:p>
    <w:p w14:paraId="62780D77" w14:textId="241C6B73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Không có GPS</w:t>
      </w:r>
    </w:p>
    <w:p w14:paraId="32A972DC" w14:textId="77777777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GPS </w:t>
      </w:r>
    </w:p>
    <w:p w14:paraId="29A83997" w14:textId="77777777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Có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 màn hình hiển thị bản đồ địa phương</w:t>
      </w:r>
    </w:p>
    <w:p w14:paraId="35B61D43" w14:textId="77777777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Có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 màn hình hiển thị:</w:t>
      </w:r>
    </w:p>
    <w:p w14:paraId="268D7127" w14:textId="77777777" w:rsidR="00D75861" w:rsidRPr="000C03FA" w:rsidRDefault="00D75861" w:rsidP="007F3A4F">
      <w:pPr>
        <w:pStyle w:val="ListParagraph"/>
        <w:numPr>
          <w:ilvl w:val="1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vị trí Trung tâm cấp cứu 115</w:t>
      </w:r>
    </w:p>
    <w:p w14:paraId="1B3AA888" w14:textId="77777777" w:rsidR="00D75861" w:rsidRPr="000C03FA" w:rsidRDefault="00D75861" w:rsidP="007F3A4F">
      <w:pPr>
        <w:pStyle w:val="ListParagraph"/>
        <w:numPr>
          <w:ilvl w:val="1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vị trí người yêu cầu cấp cứu</w:t>
      </w:r>
    </w:p>
    <w:p w14:paraId="34602832" w14:textId="77777777" w:rsidR="00D75861" w:rsidRPr="000C03FA" w:rsidRDefault="00D75861" w:rsidP="007F3A4F">
      <w:pPr>
        <w:pStyle w:val="ListParagraph"/>
        <w:numPr>
          <w:ilvl w:val="1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vị trí xe cứu thương,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hành trình xe</w:t>
      </w:r>
    </w:p>
    <w:p w14:paraId="67F2E83E" w14:textId="77777777" w:rsidR="00D75861" w:rsidRPr="000C03FA" w:rsidRDefault="00D75861" w:rsidP="007F3A4F">
      <w:pPr>
        <w:pStyle w:val="ListParagraph"/>
        <w:numPr>
          <w:ilvl w:val="1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vị trí các cơ sở khám bệnh, chữa bệnh trên địa bản</w:t>
      </w:r>
    </w:p>
    <w:p w14:paraId="6CC489CF" w14:textId="77777777" w:rsidR="00D75861" w:rsidRPr="000C03FA" w:rsidRDefault="00D75861" w:rsidP="007F3A4F">
      <w:pPr>
        <w:pStyle w:val="ListParagraph"/>
        <w:numPr>
          <w:ilvl w:val="1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vị trí các cơ sở khám bệnh, chữa bệnh tỉnh, thành khác</w:t>
      </w:r>
    </w:p>
    <w:p w14:paraId="4AE7AAA2" w14:textId="7B9B55F0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Có phần mềm điều phối </w:t>
      </w:r>
    </w:p>
    <w:p w14:paraId="3489DA00" w14:textId="77777777" w:rsidR="00D75861" w:rsidRPr="000C03FA" w:rsidRDefault="00D75861" w:rsidP="007F3A4F">
      <w:pPr>
        <w:pStyle w:val="ListParagraph"/>
        <w:numPr>
          <w:ilvl w:val="0"/>
          <w:numId w:val="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2494EC7B" w14:textId="77777777" w:rsidR="00BE6F75" w:rsidRPr="00BE6F75" w:rsidRDefault="00D75861" w:rsidP="007F3A4F">
      <w:pPr>
        <w:numPr>
          <w:ilvl w:val="0"/>
          <w:numId w:val="21"/>
        </w:numPr>
        <w:spacing w:before="60"/>
        <w:jc w:val="both"/>
        <w:rPr>
          <w:ins w:id="2031" w:author="Ngoc Le Van Truong" w:date="2023-04-28T10:19:00Z"/>
          <w:rFonts w:ascii="Times New Roman" w:hAnsi="Times New Roman"/>
          <w:color w:val="111111"/>
          <w:sz w:val="26"/>
          <w:szCs w:val="26"/>
          <w:lang w:val="vi-VN"/>
          <w:rPrChange w:id="2032" w:author="Ngoc Le Van Truong" w:date="2023-04-28T10:19:00Z">
            <w:rPr>
              <w:ins w:id="2033" w:author="Ngoc Le Van Truong" w:date="2023-04-28T10:19:00Z"/>
              <w:rFonts w:ascii="Times New Roman" w:hAnsi="Times New Roman"/>
              <w:color w:val="111111"/>
              <w:sz w:val="26"/>
              <w:szCs w:val="26"/>
            </w:rPr>
          </w:rPrChange>
        </w:rPr>
      </w:pPr>
      <w:bookmarkStart w:id="2034" w:name="_Hlk133569630"/>
      <w:del w:id="2035" w:author="Ngoc Le Van Truong" w:date="2023-04-28T10:18:00Z"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>Có c</w:delText>
        </w:r>
      </w:del>
      <w:ins w:id="2036" w:author="Ngoc Le Van Truong" w:date="2023-04-28T10:18:00Z">
        <w:r w:rsidR="00BE6F75">
          <w:rPr>
            <w:rFonts w:ascii="Times New Roman" w:hAnsi="Times New Roman"/>
            <w:color w:val="111111"/>
            <w:sz w:val="26"/>
            <w:szCs w:val="26"/>
          </w:rPr>
          <w:t>C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huyển thông tin</w:t>
      </w:r>
      <w:ins w:id="2037" w:author="Ngoc Le Van Truong" w:date="2023-04-28T10:18:00Z">
        <w:r w:rsidR="00BE6F75">
          <w:rPr>
            <w:rFonts w:ascii="Times New Roman" w:hAnsi="Times New Roman"/>
            <w:color w:val="111111"/>
            <w:sz w:val="26"/>
            <w:szCs w:val="26"/>
          </w:rPr>
          <w:t xml:space="preserve"> về tình trạng bệnh nhân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 xml:space="preserve"> từ xe cứu thương đến cơ sở KBCB tiếp nhận </w:t>
      </w:r>
      <w:ins w:id="2038" w:author="Ngoc Le Van Truong" w:date="2023-04-28T10:19:00Z">
        <w:r w:rsidR="00BE6F75">
          <w:rPr>
            <w:rFonts w:ascii="Times New Roman" w:hAnsi="Times New Roman"/>
            <w:color w:val="111111"/>
            <w:sz w:val="26"/>
            <w:szCs w:val="26"/>
          </w:rPr>
          <w:t>trước khi đưa người bệnh đến</w:t>
        </w:r>
      </w:ins>
    </w:p>
    <w:p w14:paraId="2F520D2D" w14:textId="77777777" w:rsidR="00BE6F75" w:rsidRPr="000C03FA" w:rsidRDefault="00BE6F75">
      <w:pPr>
        <w:pStyle w:val="ListParagraph"/>
        <w:numPr>
          <w:ilvl w:val="0"/>
          <w:numId w:val="48"/>
        </w:numPr>
        <w:spacing w:before="60"/>
        <w:contextualSpacing w:val="0"/>
        <w:jc w:val="both"/>
        <w:rPr>
          <w:ins w:id="2039" w:author="Ngoc Le Van Truong" w:date="2023-04-28T10:19:00Z"/>
          <w:rFonts w:ascii="Times New Roman" w:hAnsi="Times New Roman"/>
          <w:color w:val="111111"/>
          <w:sz w:val="26"/>
          <w:szCs w:val="26"/>
        </w:rPr>
        <w:pPrChange w:id="2040" w:author="Ngoc Le Van Truong" w:date="2023-04-28T10:19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  <w:ins w:id="2041" w:author="Ngoc Le Van Truong" w:date="2023-04-28T10:19:00Z">
        <w:r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>K</w:t>
        </w:r>
        <w:r w:rsidRPr="000C03FA">
          <w:rPr>
            <w:rFonts w:ascii="Times New Roman" w:hAnsi="Times New Roman"/>
            <w:color w:val="111111"/>
            <w:sz w:val="26"/>
            <w:szCs w:val="26"/>
          </w:rPr>
          <w:t xml:space="preserve">hông </w:t>
        </w:r>
        <w:r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  <w:r w:rsidRPr="000C03FA">
          <w:rPr>
            <w:rFonts w:ascii="Times New Roman" w:hAnsi="Times New Roman"/>
            <w:color w:val="111111"/>
            <w:sz w:val="26"/>
            <w:szCs w:val="26"/>
          </w:rPr>
          <w:t xml:space="preserve">      </w:t>
        </w:r>
      </w:ins>
    </w:p>
    <w:p w14:paraId="79D030E4" w14:textId="77777777" w:rsidR="00BE6F75" w:rsidRPr="000C03FA" w:rsidRDefault="00BE6F75">
      <w:pPr>
        <w:pStyle w:val="ListParagraph"/>
        <w:numPr>
          <w:ilvl w:val="0"/>
          <w:numId w:val="48"/>
        </w:numPr>
        <w:spacing w:before="60"/>
        <w:contextualSpacing w:val="0"/>
        <w:jc w:val="both"/>
        <w:rPr>
          <w:ins w:id="2042" w:author="Ngoc Le Van Truong" w:date="2023-04-28T10:19:00Z"/>
          <w:rFonts w:ascii="Times New Roman" w:hAnsi="Times New Roman"/>
          <w:color w:val="111111"/>
          <w:sz w:val="26"/>
          <w:szCs w:val="26"/>
        </w:rPr>
        <w:pPrChange w:id="2043" w:author="Ngoc Le Van Truong" w:date="2023-04-28T10:19:00Z">
          <w:pPr>
            <w:pStyle w:val="ListParagraph"/>
            <w:numPr>
              <w:numId w:val="21"/>
            </w:numPr>
            <w:spacing w:before="60"/>
            <w:ind w:left="360" w:hanging="360"/>
            <w:contextualSpacing w:val="0"/>
            <w:jc w:val="both"/>
          </w:pPr>
        </w:pPrChange>
      </w:pPr>
      <w:ins w:id="2044" w:author="Ngoc Le Van Truong" w:date="2023-04-28T10:19:00Z">
        <w:r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>C</w:t>
        </w:r>
        <w:r w:rsidRPr="000C03FA">
          <w:rPr>
            <w:rFonts w:ascii="Times New Roman" w:hAnsi="Times New Roman"/>
            <w:color w:val="111111"/>
            <w:sz w:val="26"/>
            <w:szCs w:val="26"/>
          </w:rPr>
          <w:t xml:space="preserve">ó </w:t>
        </w:r>
        <w:r w:rsidRPr="000C03FA">
          <w:rPr>
            <w:rFonts w:ascii="Segoe UI Symbol" w:hAnsi="Segoe UI Symbol" w:cs="Segoe UI Symbol"/>
            <w:color w:val="111111"/>
            <w:sz w:val="26"/>
            <w:szCs w:val="26"/>
          </w:rPr>
          <w:t>☐</w:t>
        </w:r>
      </w:ins>
    </w:p>
    <w:p w14:paraId="42F087D9" w14:textId="74E9E085" w:rsidR="00BE6F75" w:rsidRDefault="00BE6F75" w:rsidP="00BE6F75">
      <w:pPr>
        <w:pStyle w:val="ListParagraph"/>
        <w:numPr>
          <w:ilvl w:val="0"/>
          <w:numId w:val="48"/>
        </w:numPr>
        <w:spacing w:before="60"/>
        <w:contextualSpacing w:val="0"/>
        <w:jc w:val="both"/>
        <w:rPr>
          <w:ins w:id="2045" w:author="Ngoc Le Van Truong" w:date="2023-04-28T10:19:00Z"/>
          <w:rFonts w:ascii="Times New Roman" w:hAnsi="Times New Roman"/>
          <w:color w:val="111111"/>
          <w:sz w:val="26"/>
          <w:szCs w:val="26"/>
        </w:rPr>
      </w:pPr>
      <w:ins w:id="2046" w:author="Ngoc Le Van Truong" w:date="2023-04-28T10:19:00Z">
        <w:r>
          <w:rPr>
            <w:rFonts w:ascii="Times New Roman" w:hAnsi="Times New Roman"/>
            <w:color w:val="111111"/>
            <w:sz w:val="26"/>
            <w:szCs w:val="26"/>
          </w:rPr>
          <w:t>Thông qua</w:t>
        </w:r>
      </w:ins>
    </w:p>
    <w:p w14:paraId="4069A2D8" w14:textId="696052B6" w:rsidR="00D75861" w:rsidRPr="000C03FA" w:rsidDel="00BE6F75" w:rsidRDefault="00D75861">
      <w:pPr>
        <w:numPr>
          <w:ilvl w:val="1"/>
          <w:numId w:val="49"/>
        </w:numPr>
        <w:spacing w:before="60"/>
        <w:jc w:val="both"/>
        <w:rPr>
          <w:del w:id="2047" w:author="Ngoc Le Van Truong" w:date="2023-04-28T10:19:00Z"/>
          <w:rFonts w:ascii="Times New Roman" w:hAnsi="Times New Roman"/>
          <w:color w:val="111111"/>
          <w:sz w:val="26"/>
          <w:szCs w:val="26"/>
          <w:lang w:val="vi-VN"/>
        </w:rPr>
        <w:pPrChange w:id="2048" w:author="Ngoc Le Van Truong" w:date="2023-04-28T10:20:00Z">
          <w:pPr>
            <w:numPr>
              <w:numId w:val="21"/>
            </w:numPr>
            <w:spacing w:before="60"/>
            <w:ind w:left="360" w:hanging="360"/>
            <w:jc w:val="both"/>
          </w:pPr>
        </w:pPrChange>
      </w:pPr>
      <w:del w:id="2049" w:author="Ngoc Le Van Truong" w:date="2023-04-28T10:18:00Z"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>Bệnh nhân.</w:delText>
        </w:r>
      </w:del>
    </w:p>
    <w:p w14:paraId="31DC0729" w14:textId="6CCA90B0" w:rsidR="00D75861" w:rsidRPr="000C03FA" w:rsidRDefault="00D75861">
      <w:pPr>
        <w:numPr>
          <w:ilvl w:val="1"/>
          <w:numId w:val="4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  <w:pPrChange w:id="2050" w:author="Ngoc Le Van Truong" w:date="2023-04-28T10:20:00Z">
          <w:pPr>
            <w:numPr>
              <w:ilvl w:val="1"/>
              <w:numId w:val="41"/>
            </w:numPr>
            <w:spacing w:before="60"/>
            <w:ind w:left="720" w:hanging="36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Điện thoại di dộng </w:t>
      </w:r>
    </w:p>
    <w:p w14:paraId="321DA5F3" w14:textId="25622A61" w:rsidR="00D75861" w:rsidRPr="000C03FA" w:rsidRDefault="00D75861">
      <w:pPr>
        <w:numPr>
          <w:ilvl w:val="1"/>
          <w:numId w:val="4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  <w:pPrChange w:id="2051" w:author="Ngoc Le Van Truong" w:date="2023-04-28T10:20:00Z">
          <w:pPr>
            <w:numPr>
              <w:ilvl w:val="1"/>
              <w:numId w:val="41"/>
            </w:numPr>
            <w:spacing w:before="60"/>
            <w:ind w:left="720" w:hanging="36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>Khác (ghi cụ thể)</w:t>
      </w:r>
      <w:ins w:id="2052" w:author="Ngoc Le Van Truong" w:date="2023-04-28T10:20:00Z">
        <w:r w:rsidR="00BE6F75">
          <w:rPr>
            <w:rFonts w:ascii="Times New Roman" w:hAnsi="Times New Roman"/>
            <w:color w:val="111111"/>
            <w:sz w:val="26"/>
            <w:szCs w:val="26"/>
          </w:rPr>
          <w:t xml:space="preserve"> 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…………….</w:t>
      </w:r>
    </w:p>
    <w:bookmarkEnd w:id="2034"/>
    <w:p w14:paraId="184069D4" w14:textId="78DFBA27" w:rsidR="00BE6F75" w:rsidRPr="000C03FA" w:rsidRDefault="00D75861" w:rsidP="00BE6F75">
      <w:pPr>
        <w:numPr>
          <w:ilvl w:val="0"/>
          <w:numId w:val="21"/>
        </w:numPr>
        <w:spacing w:before="60"/>
        <w:jc w:val="both"/>
        <w:rPr>
          <w:ins w:id="2053" w:author="Ngoc Le Van Truong" w:date="2023-04-28T10:21:00Z"/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danh sách</w:t>
      </w:r>
      <w:bookmarkStart w:id="2054" w:name="_Hlk133569727"/>
      <w:ins w:id="2055" w:author="Ngoc Le Van Truong" w:date="2023-04-28T10:21:00Z">
        <w:r w:rsidR="00BE6F75">
          <w:rPr>
            <w:rFonts w:ascii="Times New Roman" w:hAnsi="Times New Roman"/>
            <w:color w:val="111111"/>
            <w:sz w:val="26"/>
            <w:szCs w:val="26"/>
          </w:rPr>
          <w:t xml:space="preserve">, </w:t>
        </w:r>
      </w:ins>
      <w:del w:id="2056" w:author="Ngoc Le Van Truong" w:date="2023-04-28T10:21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và </w:delText>
        </w:r>
      </w:del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điện thoại của cơ sở KBCB khi cần chuyển </w:t>
      </w:r>
      <w:del w:id="2057" w:author="Ngoc Le Van Truong" w:date="2023-04-28T10:21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người bệnh</w:delText>
        </w:r>
      </w:del>
      <w:ins w:id="2058" w:author="Ngoc Le Van Truong" w:date="2023-04-28T10:21:00Z">
        <w:r w:rsidR="00BE6F75">
          <w:rPr>
            <w:rFonts w:ascii="Times New Roman" w:hAnsi="Times New Roman"/>
            <w:color w:val="111111"/>
            <w:sz w:val="26"/>
            <w:szCs w:val="26"/>
          </w:rPr>
          <w:t>BN</w:t>
        </w:r>
      </w:ins>
      <w:del w:id="2059" w:author="Ngoc Le Van Truong" w:date="2023-04-28T10:22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đến</w:delText>
        </w:r>
      </w:del>
      <w:ins w:id="2060" w:author="Ngoc Le Van Truong" w:date="2023-04-28T10:21:00Z">
        <w:r w:rsidR="00BE6F75">
          <w:rPr>
            <w:rFonts w:ascii="Times New Roman" w:hAnsi="Times New Roman"/>
            <w:color w:val="111111"/>
            <w:sz w:val="26"/>
            <w:szCs w:val="26"/>
          </w:rPr>
          <w:t xml:space="preserve">: </w:t>
        </w:r>
      </w:ins>
      <w:ins w:id="2061" w:author="Ngoc Le Van Truong" w:date="2023-04-28T10:22:00Z">
        <w:r w:rsidR="00BE6F75">
          <w:rPr>
            <w:rFonts w:ascii="Times New Roman" w:hAnsi="Times New Roman"/>
            <w:color w:val="111111"/>
            <w:sz w:val="26"/>
            <w:szCs w:val="26"/>
          </w:rPr>
          <w:tab/>
        </w:r>
      </w:ins>
      <w:ins w:id="2062" w:author="Ngoc Le Van Truong" w:date="2023-04-28T10:21:00Z">
        <w:r w:rsidR="00BE6F75" w:rsidRPr="000C03FA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="00BE6F75"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="00BE6F75" w:rsidRPr="000C03FA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="00BE6F75"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="00BE6F75" w:rsidRPr="000C03FA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bookmarkEnd w:id="2054"/>
      </w:ins>
    </w:p>
    <w:p w14:paraId="5652329D" w14:textId="649DDADE" w:rsidR="00BE6F75" w:rsidRPr="00AF3271" w:rsidRDefault="00BE6F75" w:rsidP="00BE6F75">
      <w:pPr>
        <w:numPr>
          <w:ilvl w:val="0"/>
          <w:numId w:val="21"/>
        </w:numPr>
        <w:spacing w:before="60"/>
        <w:jc w:val="both"/>
        <w:rPr>
          <w:ins w:id="2063" w:author="Ngoc Le Van Truong" w:date="2023-04-28T10:23:00Z"/>
          <w:rFonts w:ascii="Times New Roman" w:hAnsi="Times New Roman"/>
          <w:color w:val="111111"/>
          <w:sz w:val="26"/>
          <w:szCs w:val="26"/>
        </w:rPr>
      </w:pPr>
      <w:ins w:id="2064" w:author="Ngoc Le Van Truong" w:date="2023-04-28T10:23:00Z"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>C</w:t>
        </w:r>
        <w:r w:rsidRPr="00AF3271">
          <w:rPr>
            <w:rFonts w:ascii="Times New Roman" w:hAnsi="Times New Roman"/>
            <w:color w:val="111111"/>
            <w:sz w:val="26"/>
            <w:szCs w:val="26"/>
          </w:rPr>
          <w:t>ó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tài liệu hướng dẫn về khai thác thông tin</w:t>
        </w:r>
        <w:r>
          <w:rPr>
            <w:rFonts w:ascii="Times New Roman" w:hAnsi="Times New Roman"/>
            <w:color w:val="111111"/>
            <w:sz w:val="26"/>
            <w:szCs w:val="26"/>
          </w:rPr>
          <w:t xml:space="preserve"> BN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: </w:t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Pr="00AF3271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2A6C8F72" w14:textId="274F0AC3" w:rsidR="00BE6F75" w:rsidRPr="00AF3271" w:rsidRDefault="00BE6F75" w:rsidP="00BE6F75">
      <w:pPr>
        <w:numPr>
          <w:ilvl w:val="0"/>
          <w:numId w:val="21"/>
        </w:numPr>
        <w:spacing w:before="60"/>
        <w:jc w:val="both"/>
        <w:rPr>
          <w:ins w:id="2065" w:author="Ngoc Le Van Truong" w:date="2023-04-28T10:23:00Z"/>
          <w:rFonts w:ascii="Times New Roman" w:hAnsi="Times New Roman"/>
          <w:color w:val="111111"/>
          <w:sz w:val="26"/>
          <w:szCs w:val="26"/>
        </w:rPr>
      </w:pPr>
      <w:ins w:id="2066" w:author="Ngoc Le Van Truong" w:date="2023-04-28T10:23:00Z"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>C</w:t>
        </w:r>
        <w:r w:rsidRPr="00AF3271">
          <w:rPr>
            <w:rFonts w:ascii="Times New Roman" w:hAnsi="Times New Roman"/>
            <w:color w:val="111111"/>
            <w:sz w:val="26"/>
            <w:szCs w:val="26"/>
          </w:rPr>
          <w:t>ó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tài liệu hướng dẫn về </w:t>
        </w:r>
        <w:r>
          <w:rPr>
            <w:rFonts w:ascii="Times New Roman" w:hAnsi="Times New Roman"/>
            <w:color w:val="111111"/>
            <w:sz w:val="26"/>
            <w:szCs w:val="26"/>
          </w:rPr>
          <w:t>điều phối cấp cứu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: </w:t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Pr="00AF3271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544AE909" w14:textId="42C2201E" w:rsidR="00D75861" w:rsidDel="00BE6F75" w:rsidRDefault="00D75861" w:rsidP="00BE6F75">
      <w:pPr>
        <w:spacing w:before="60"/>
        <w:jc w:val="both"/>
        <w:rPr>
          <w:del w:id="2067" w:author="Ngoc Le Van Truong" w:date="2023-04-28T10:21:00Z"/>
          <w:rFonts w:ascii="Times New Roman" w:hAnsi="Times New Roman"/>
          <w:color w:val="111111"/>
          <w:sz w:val="26"/>
          <w:szCs w:val="26"/>
          <w:lang w:val="vi-VN"/>
        </w:rPr>
      </w:pPr>
      <w:del w:id="2068" w:author="Ngoc Le Van Truong" w:date="2023-04-28T10:21:00Z"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.</w:delText>
        </w:r>
      </w:del>
    </w:p>
    <w:p w14:paraId="019B3B89" w14:textId="65B4D2FC" w:rsidR="00D75861" w:rsidRPr="00BE6F75" w:rsidDel="00BE6F75" w:rsidRDefault="00D75861">
      <w:pPr>
        <w:spacing w:before="60"/>
        <w:jc w:val="both"/>
        <w:rPr>
          <w:del w:id="2069" w:author="Ngoc Le Van Truong" w:date="2023-04-28T10:23:00Z"/>
          <w:rFonts w:ascii="Times New Roman" w:hAnsi="Times New Roman"/>
          <w:color w:val="111111"/>
          <w:sz w:val="26"/>
          <w:szCs w:val="26"/>
        </w:rPr>
        <w:pPrChange w:id="2070" w:author="Ngoc Le Van Truong" w:date="2023-04-28T10:23:00Z">
          <w:pPr>
            <w:numPr>
              <w:numId w:val="21"/>
            </w:numPr>
            <w:spacing w:before="60"/>
            <w:ind w:left="360" w:hanging="360"/>
            <w:jc w:val="both"/>
          </w:pPr>
        </w:pPrChange>
      </w:pPr>
      <w:del w:id="2071" w:author="Ngoc Le Van Truong" w:date="2023-04-28T10:23:00Z"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C</w:delText>
        </w:r>
        <w:r w:rsidRPr="00BE6F75" w:rsidDel="00BE6F75">
          <w:rPr>
            <w:rFonts w:ascii="Times New Roman" w:hAnsi="Times New Roman"/>
            <w:color w:val="111111"/>
            <w:sz w:val="26"/>
            <w:szCs w:val="26"/>
          </w:rPr>
          <w:delText>ó</w:delText>
        </w:r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tài liệu hướng dẫn về khai thác thông tin</w:delText>
        </w:r>
      </w:del>
      <w:del w:id="2072" w:author="Ngoc Le Van Truong" w:date="2023-04-28T10:22:00Z"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, điều phối</w:delText>
        </w:r>
      </w:del>
      <w:del w:id="2073" w:author="Ngoc Le Van Truong" w:date="2023-04-28T10:23:00Z"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: </w:delText>
        </w:r>
        <w:r w:rsidRPr="00BE6F75" w:rsidDel="00BE6F75">
          <w:rPr>
            <w:rFonts w:ascii="Times New Roman" w:hAnsi="Times New Roman"/>
            <w:color w:val="111111"/>
            <w:sz w:val="26"/>
            <w:szCs w:val="26"/>
          </w:rPr>
          <w:delText>không</w:delText>
        </w:r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</w:delText>
        </w:r>
        <w:r w:rsidRPr="00BE6F75" w:rsidDel="00BE6F75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delText>☐</w:delText>
        </w:r>
        <w:r w:rsidRPr="00BE6F75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     có </w:delText>
        </w:r>
        <w:r w:rsidRPr="00BE6F75" w:rsidDel="00BE6F75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delText>☐</w:delText>
        </w:r>
      </w:del>
    </w:p>
    <w:p w14:paraId="3B479989" w14:textId="4246106A" w:rsidR="00D75861" w:rsidRPr="000C03FA" w:rsidRDefault="00D758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phương án khi cần liên hệ với các cơ sở KBCB để cấp cứu</w:t>
      </w:r>
      <w:del w:id="2074" w:author="Ngoc Le Van Truong" w:date="2023-04-28T10:24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người bệnh</w:delText>
        </w:r>
      </w:del>
      <w:ins w:id="2075" w:author="Ngoc Le Van Truong" w:date="2023-04-28T10:24:00Z">
        <w:r w:rsidR="00BE6F75">
          <w:rPr>
            <w:rFonts w:ascii="Times New Roman" w:hAnsi="Times New Roman"/>
            <w:color w:val="111111"/>
            <w:sz w:val="26"/>
            <w:szCs w:val="26"/>
          </w:rPr>
          <w:t xml:space="preserve">: </w:t>
        </w:r>
        <w:r w:rsidR="00BE6F75">
          <w:rPr>
            <w:rFonts w:ascii="Times New Roman" w:hAnsi="Times New Roman"/>
            <w:color w:val="111111"/>
            <w:sz w:val="26"/>
            <w:szCs w:val="26"/>
          </w:rPr>
          <w:tab/>
        </w:r>
        <w:r w:rsidR="00BE6F75" w:rsidRPr="00AF3271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="00BE6F75"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="00BE6F75"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="00BE6F75"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="00BE6F75"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  <w:del w:id="2076" w:author="Ngoc Le Van Truong" w:date="2023-04-28T10:24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.</w:delText>
        </w:r>
      </w:del>
    </w:p>
    <w:p w14:paraId="155E37E2" w14:textId="77777777" w:rsidR="00BE6F75" w:rsidRPr="001B7F35" w:rsidRDefault="00BE6F75" w:rsidP="00BE6F75">
      <w:pPr>
        <w:numPr>
          <w:ilvl w:val="0"/>
          <w:numId w:val="21"/>
        </w:numPr>
        <w:spacing w:before="60"/>
        <w:jc w:val="both"/>
        <w:rPr>
          <w:ins w:id="2077" w:author="Ngoc Le Van Truong" w:date="2023-04-28T10:25:00Z"/>
          <w:rFonts w:ascii="Times New Roman" w:hAnsi="Times New Roman"/>
          <w:color w:val="111111"/>
          <w:sz w:val="26"/>
          <w:szCs w:val="26"/>
          <w:lang w:val="vi-VN"/>
        </w:rPr>
      </w:pPr>
      <w:ins w:id="2078" w:author="Ngoc Le Van Truong" w:date="2023-04-28T10:25:00Z">
        <w:r>
          <w:rPr>
            <w:rFonts w:ascii="Times New Roman" w:hAnsi="Times New Roman"/>
            <w:color w:val="111111"/>
            <w:sz w:val="26"/>
            <w:szCs w:val="26"/>
          </w:rPr>
          <w:t>Có s</w:t>
        </w:r>
        <w:r w:rsidRPr="001B7F35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ổ ghi thông tin điều động kíp cấp cứu đi làm nhiệm vụ: </w:t>
        </w:r>
        <w:r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Pr="00AF3271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5A9294AB" w14:textId="77777777" w:rsidR="00BE6F75" w:rsidRPr="00C92CE1" w:rsidRDefault="00BE6F75" w:rsidP="00BE6F75">
      <w:pPr>
        <w:spacing w:before="60"/>
        <w:ind w:firstLine="360"/>
        <w:jc w:val="both"/>
        <w:rPr>
          <w:ins w:id="2079" w:author="Ngoc Le Van Truong" w:date="2023-04-28T10:25:00Z"/>
          <w:rFonts w:ascii="Times New Roman" w:hAnsi="Times New Roman"/>
          <w:color w:val="111111"/>
          <w:sz w:val="26"/>
          <w:szCs w:val="26"/>
        </w:rPr>
      </w:pPr>
      <w:ins w:id="2080" w:author="Ngoc Le Van Truong" w:date="2023-04-28T10:25:00Z">
        <w:r w:rsidRPr="00C92CE1">
          <w:rPr>
            <w:rFonts w:ascii="Times New Roman" w:hAnsi="Times New Roman"/>
            <w:color w:val="111111"/>
            <w:sz w:val="26"/>
            <w:szCs w:val="26"/>
          </w:rPr>
          <w:t>Ý kiến khác</w:t>
        </w:r>
        <w:r>
          <w:rPr>
            <w:rFonts w:ascii="Times New Roman" w:hAnsi="Times New Roman"/>
            <w:color w:val="111111"/>
            <w:sz w:val="26"/>
            <w:szCs w:val="26"/>
          </w:rPr>
          <w:t>: ……………………………..</w:t>
        </w:r>
      </w:ins>
    </w:p>
    <w:p w14:paraId="727B0130" w14:textId="4BA03C4A" w:rsidR="00D75861" w:rsidRPr="000C03FA" w:rsidDel="00BE6F75" w:rsidRDefault="00D75861" w:rsidP="007F3A4F">
      <w:pPr>
        <w:numPr>
          <w:ilvl w:val="0"/>
          <w:numId w:val="21"/>
        </w:numPr>
        <w:spacing w:before="60"/>
        <w:jc w:val="both"/>
        <w:rPr>
          <w:del w:id="2081" w:author="Ngoc Le Van Truong" w:date="2023-04-28T10:25:00Z"/>
          <w:rFonts w:ascii="Times New Roman" w:hAnsi="Times New Roman"/>
          <w:color w:val="111111"/>
          <w:sz w:val="26"/>
          <w:szCs w:val="26"/>
          <w:lang w:val="vi-VN"/>
        </w:rPr>
      </w:pPr>
      <w:del w:id="2082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Sổ ghi thông tin điều động kíp cấp cứu đi làm nhiệm vụ: </w:delText>
        </w:r>
      </w:del>
    </w:p>
    <w:p w14:paraId="73E990E3" w14:textId="3444D084" w:rsidR="00D75861" w:rsidRPr="000C03FA" w:rsidDel="00BE6F75" w:rsidRDefault="00D75861" w:rsidP="007F3A4F">
      <w:pPr>
        <w:pStyle w:val="ListParagraph"/>
        <w:numPr>
          <w:ilvl w:val="0"/>
          <w:numId w:val="10"/>
        </w:numPr>
        <w:spacing w:before="60"/>
        <w:contextualSpacing w:val="0"/>
        <w:jc w:val="both"/>
        <w:rPr>
          <w:del w:id="2083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84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K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hông </w:delText>
        </w:r>
        <w:r w:rsidRPr="000C03FA" w:rsidDel="00BE6F75">
          <w:rPr>
            <w:rFonts w:ascii="Segoe UI Symbol" w:hAnsi="Segoe UI Symbol" w:cs="Segoe UI Symbol"/>
            <w:color w:val="111111"/>
            <w:sz w:val="26"/>
            <w:szCs w:val="26"/>
          </w:rPr>
          <w:delText>☐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      </w:delText>
        </w:r>
      </w:del>
    </w:p>
    <w:p w14:paraId="62683771" w14:textId="38A15E69" w:rsidR="00D75861" w:rsidRPr="000C03FA" w:rsidDel="00BE6F75" w:rsidRDefault="00D75861" w:rsidP="007F3A4F">
      <w:pPr>
        <w:pStyle w:val="ListParagraph"/>
        <w:numPr>
          <w:ilvl w:val="0"/>
          <w:numId w:val="10"/>
        </w:numPr>
        <w:spacing w:before="60"/>
        <w:contextualSpacing w:val="0"/>
        <w:jc w:val="both"/>
        <w:rPr>
          <w:del w:id="2085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86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C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ó </w:delText>
        </w:r>
        <w:r w:rsidRPr="000C03FA" w:rsidDel="00BE6F75">
          <w:rPr>
            <w:rFonts w:ascii="Segoe UI Symbol" w:hAnsi="Segoe UI Symbol" w:cs="Segoe UI Symbol"/>
            <w:color w:val="111111"/>
            <w:sz w:val="26"/>
            <w:szCs w:val="26"/>
          </w:rPr>
          <w:delText>☐</w:delText>
        </w:r>
      </w:del>
    </w:p>
    <w:p w14:paraId="5323E84E" w14:textId="6B3C21B4" w:rsidR="00D75861" w:rsidRPr="000C03FA" w:rsidDel="00BE6F75" w:rsidRDefault="00D75861" w:rsidP="007F3A4F">
      <w:pPr>
        <w:pStyle w:val="ListParagraph"/>
        <w:numPr>
          <w:ilvl w:val="0"/>
          <w:numId w:val="10"/>
        </w:numPr>
        <w:spacing w:before="60"/>
        <w:contextualSpacing w:val="0"/>
        <w:jc w:val="both"/>
        <w:rPr>
          <w:del w:id="2087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88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>Ý kiến khác</w:delText>
        </w:r>
      </w:del>
    </w:p>
    <w:p w14:paraId="1474835B" w14:textId="28EC0D74" w:rsidR="00D75861" w:rsidRPr="000C03FA" w:rsidRDefault="00D75861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bookmarkStart w:id="2089" w:name="_Hlk133569956"/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bản đồ hành chính khu vực, bản đồ giao thông khu vực: </w:t>
      </w:r>
      <w:ins w:id="2090" w:author="Ngoc Le Van Truong" w:date="2023-04-28T10:25:00Z">
        <w:r w:rsidR="00BE6F75">
          <w:rPr>
            <w:rFonts w:ascii="Times New Roman" w:hAnsi="Times New Roman"/>
            <w:color w:val="111111"/>
            <w:sz w:val="26"/>
            <w:szCs w:val="26"/>
            <w:lang w:val="vi-VN"/>
          </w:rPr>
          <w:tab/>
        </w:r>
        <w:r w:rsidR="00BE6F75" w:rsidRPr="00AF3271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="00BE6F75"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="00BE6F75"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  <w:r w:rsidR="00BE6F75" w:rsidRPr="00AF327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="00BE6F75" w:rsidRPr="00AF3271">
          <w:rPr>
            <w:rFonts w:ascii="Segoe UI Symbol" w:eastAsia="MS Mincho" w:hAnsi="Segoe UI Symbol" w:cs="Segoe UI Symbol"/>
            <w:bCs/>
            <w:color w:val="000000" w:themeColor="text1"/>
            <w:sz w:val="26"/>
            <w:szCs w:val="26"/>
          </w:rPr>
          <w:t>☐</w:t>
        </w:r>
      </w:ins>
    </w:p>
    <w:p w14:paraId="1DF2770C" w14:textId="77777777" w:rsidR="00BE6F75" w:rsidRPr="00BE6F75" w:rsidRDefault="00BE6F75">
      <w:pPr>
        <w:pStyle w:val="ListParagraph"/>
        <w:spacing w:before="60"/>
        <w:ind w:left="360"/>
        <w:jc w:val="both"/>
        <w:rPr>
          <w:ins w:id="2091" w:author="Ngoc Le Van Truong" w:date="2023-04-28T10:25:00Z"/>
          <w:rFonts w:ascii="Times New Roman" w:hAnsi="Times New Roman"/>
          <w:color w:val="111111"/>
          <w:sz w:val="26"/>
          <w:szCs w:val="26"/>
        </w:rPr>
        <w:pPrChange w:id="2092" w:author="Ngoc Le Van Truong" w:date="2023-04-28T10:25:00Z">
          <w:pPr>
            <w:pStyle w:val="ListParagraph"/>
            <w:numPr>
              <w:numId w:val="21"/>
            </w:numPr>
            <w:spacing w:before="60"/>
            <w:ind w:left="360" w:hanging="360"/>
            <w:jc w:val="both"/>
          </w:pPr>
        </w:pPrChange>
      </w:pPr>
      <w:ins w:id="2093" w:author="Ngoc Le Van Truong" w:date="2023-04-28T10:25:00Z">
        <w:r w:rsidRPr="00BE6F75">
          <w:rPr>
            <w:rFonts w:ascii="Times New Roman" w:hAnsi="Times New Roman"/>
            <w:color w:val="111111"/>
            <w:sz w:val="26"/>
            <w:szCs w:val="26"/>
          </w:rPr>
          <w:t>Ý kiến khác: ……………………………..</w:t>
        </w:r>
      </w:ins>
    </w:p>
    <w:bookmarkEnd w:id="2089"/>
    <w:p w14:paraId="54E0085C" w14:textId="75C7D99A" w:rsidR="00D75861" w:rsidRPr="000C03FA" w:rsidDel="00BE6F75" w:rsidRDefault="00D75861" w:rsidP="007F3A4F">
      <w:pPr>
        <w:pStyle w:val="ListParagraph"/>
        <w:numPr>
          <w:ilvl w:val="0"/>
          <w:numId w:val="11"/>
        </w:numPr>
        <w:spacing w:before="60"/>
        <w:contextualSpacing w:val="0"/>
        <w:jc w:val="both"/>
        <w:rPr>
          <w:del w:id="2094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95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K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hông </w:delText>
        </w:r>
        <w:r w:rsidRPr="000C03FA" w:rsidDel="00BE6F75">
          <w:rPr>
            <w:rFonts w:ascii="Segoe UI Symbol" w:hAnsi="Segoe UI Symbol" w:cs="Segoe UI Symbol"/>
            <w:color w:val="111111"/>
            <w:sz w:val="26"/>
            <w:szCs w:val="26"/>
          </w:rPr>
          <w:delText>☐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      </w:delText>
        </w:r>
      </w:del>
    </w:p>
    <w:p w14:paraId="31AD8425" w14:textId="27654C90" w:rsidR="00D75861" w:rsidRPr="000C03FA" w:rsidDel="00BE6F75" w:rsidRDefault="00D75861" w:rsidP="007F3A4F">
      <w:pPr>
        <w:pStyle w:val="ListParagraph"/>
        <w:numPr>
          <w:ilvl w:val="0"/>
          <w:numId w:val="11"/>
        </w:numPr>
        <w:spacing w:before="60"/>
        <w:contextualSpacing w:val="0"/>
        <w:jc w:val="both"/>
        <w:rPr>
          <w:del w:id="2096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97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  <w:lang w:val="vi-VN"/>
          </w:rPr>
          <w:delText>C</w:delText>
        </w:r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 xml:space="preserve">ó </w:delText>
        </w:r>
        <w:r w:rsidRPr="000C03FA" w:rsidDel="00BE6F75">
          <w:rPr>
            <w:rFonts w:ascii="Segoe UI Symbol" w:hAnsi="Segoe UI Symbol" w:cs="Segoe UI Symbol"/>
            <w:color w:val="111111"/>
            <w:sz w:val="26"/>
            <w:szCs w:val="26"/>
          </w:rPr>
          <w:delText>☐</w:delText>
        </w:r>
      </w:del>
    </w:p>
    <w:p w14:paraId="68B3474C" w14:textId="7B37923F" w:rsidR="00D75861" w:rsidRPr="000C03FA" w:rsidDel="00BE6F75" w:rsidRDefault="00D75861" w:rsidP="007F3A4F">
      <w:pPr>
        <w:pStyle w:val="ListParagraph"/>
        <w:numPr>
          <w:ilvl w:val="0"/>
          <w:numId w:val="11"/>
        </w:numPr>
        <w:spacing w:before="60"/>
        <w:contextualSpacing w:val="0"/>
        <w:jc w:val="both"/>
        <w:rPr>
          <w:del w:id="2098" w:author="Ngoc Le Van Truong" w:date="2023-04-28T10:25:00Z"/>
          <w:rFonts w:ascii="Times New Roman" w:hAnsi="Times New Roman"/>
          <w:color w:val="111111"/>
          <w:sz w:val="26"/>
          <w:szCs w:val="26"/>
        </w:rPr>
      </w:pPr>
      <w:del w:id="2099" w:author="Ngoc Le Van Truong" w:date="2023-04-28T10:25:00Z">
        <w:r w:rsidRPr="000C03FA" w:rsidDel="00BE6F75">
          <w:rPr>
            <w:rFonts w:ascii="Times New Roman" w:hAnsi="Times New Roman"/>
            <w:color w:val="111111"/>
            <w:sz w:val="26"/>
            <w:szCs w:val="26"/>
          </w:rPr>
          <w:delText>Ý kiến khác</w:delText>
        </w:r>
      </w:del>
    </w:p>
    <w:p w14:paraId="5B3A4525" w14:textId="7E5E6C4B" w:rsidR="00CD7875" w:rsidRPr="000C03FA" w:rsidRDefault="00B8304E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br/>
      </w:r>
      <w:r w:rsidR="001B7BA8" w:rsidRPr="000C03FA">
        <w:rPr>
          <w:rFonts w:ascii="Times New Roman" w:hAnsi="Times New Roman"/>
          <w:b/>
          <w:bCs/>
          <w:color w:val="111111"/>
          <w:sz w:val="26"/>
          <w:szCs w:val="26"/>
        </w:rPr>
        <w:t>V</w:t>
      </w:r>
      <w:r w:rsidR="007D2C15"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>. TRANG THIẾT BỊ</w:t>
      </w:r>
      <w:r w:rsidR="007D2C15"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, </w:t>
      </w:r>
      <w:r w:rsidR="007D2C15"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>THUỐC, VẬT TƯ</w:t>
      </w:r>
      <w:r w:rsidR="00137801"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 xml:space="preserve"> </w:t>
      </w:r>
    </w:p>
    <w:p w14:paraId="202B952B" w14:textId="0F2DF4EA" w:rsidR="00CE1BA9" w:rsidRPr="00CE1BA9" w:rsidRDefault="00CE1BA9">
      <w:pPr>
        <w:numPr>
          <w:ilvl w:val="0"/>
          <w:numId w:val="21"/>
        </w:numPr>
        <w:spacing w:before="60"/>
        <w:jc w:val="both"/>
        <w:rPr>
          <w:ins w:id="2100" w:author="Ngoc Le Van Truong" w:date="2023-04-28T11:52:00Z"/>
          <w:rFonts w:ascii="Times New Roman" w:hAnsi="Times New Roman"/>
          <w:color w:val="111111"/>
          <w:sz w:val="26"/>
          <w:szCs w:val="26"/>
          <w:lang w:val="vi-VN"/>
          <w:rPrChange w:id="2101" w:author="Ngoc Le Van Truong" w:date="2023-04-28T11:52:00Z">
            <w:rPr>
              <w:ins w:id="2102" w:author="Ngoc Le Van Truong" w:date="2023-04-28T11:52:00Z"/>
              <w:rFonts w:ascii="Times New Roman" w:hAnsi="Times New Roman"/>
              <w:color w:val="111111"/>
              <w:sz w:val="26"/>
              <w:szCs w:val="26"/>
            </w:rPr>
          </w:rPrChange>
        </w:rPr>
        <w:pPrChange w:id="2103" w:author="Ngoc Le Van Truong" w:date="2023-04-28T11:52:00Z">
          <w:pPr>
            <w:pStyle w:val="ListParagraph"/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04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>S</w:t>
        </w:r>
        <w:r w:rsidRPr="00CE1BA9">
          <w:rPr>
            <w:rFonts w:ascii="Times New Roman" w:hAnsi="Times New Roman"/>
            <w:color w:val="111111"/>
            <w:sz w:val="26"/>
            <w:szCs w:val="26"/>
            <w:lang w:val="vi-VN"/>
            <w:rPrChange w:id="2105" w:author="Ngoc Le Van Truong" w:date="2023-04-28T11:52:00Z">
              <w:rPr>
                <w:rFonts w:ascii="Times New Roman" w:eastAsia="MS Mincho" w:hAnsi="Times New Roman"/>
                <w:color w:val="000000" w:themeColor="text1"/>
                <w:sz w:val="26"/>
                <w:szCs w:val="26"/>
                <w:lang w:val="vi-VN"/>
              </w:rPr>
            </w:rPrChange>
          </w:rPr>
          <w:t>ốHUỐC, VẬT TƯ BỊ………………</w:t>
        </w:r>
      </w:ins>
    </w:p>
    <w:p w14:paraId="430658D4" w14:textId="77777777" w:rsidR="00CE1BA9" w:rsidRPr="00C92CE1" w:rsidRDefault="00CE1BA9" w:rsidP="00CE1BA9">
      <w:pPr>
        <w:pStyle w:val="ListParagraph"/>
        <w:numPr>
          <w:ilvl w:val="1"/>
          <w:numId w:val="50"/>
        </w:numPr>
        <w:spacing w:before="60"/>
        <w:jc w:val="both"/>
        <w:rPr>
          <w:ins w:id="2106" w:author="Ngoc Le Van Truong" w:date="2023-04-28T11:52:00Z"/>
          <w:rFonts w:ascii="Times New Roman" w:hAnsi="Times New Roman"/>
          <w:color w:val="111111"/>
          <w:sz w:val="26"/>
          <w:szCs w:val="26"/>
        </w:rPr>
      </w:pPr>
      <w:ins w:id="2107" w:author="Ngoc Le Van Truong" w:date="2023-04-28T11:52:00Z">
        <w:r w:rsidRPr="00C92CE1">
          <w:rPr>
            <w:rFonts w:ascii="Times New Roman" w:hAnsi="Times New Roman"/>
            <w:color w:val="111111"/>
            <w:sz w:val="26"/>
            <w:szCs w:val="26"/>
          </w:rPr>
          <w:t>Tổng số hiện có: …</w:t>
        </w:r>
      </w:ins>
    </w:p>
    <w:p w14:paraId="658A9E6C" w14:textId="77777777" w:rsidR="00CE1BA9" w:rsidRPr="00C92CE1" w:rsidRDefault="00CE1BA9" w:rsidP="00CE1BA9">
      <w:pPr>
        <w:pStyle w:val="ListParagraph"/>
        <w:numPr>
          <w:ilvl w:val="1"/>
          <w:numId w:val="50"/>
        </w:numPr>
        <w:spacing w:before="60"/>
        <w:jc w:val="both"/>
        <w:rPr>
          <w:ins w:id="2108" w:author="Ngoc Le Van Truong" w:date="2023-04-28T11:52:00Z"/>
          <w:rFonts w:ascii="Times New Roman" w:hAnsi="Times New Roman"/>
          <w:color w:val="111111"/>
          <w:sz w:val="26"/>
          <w:szCs w:val="26"/>
        </w:rPr>
      </w:pPr>
      <w:ins w:id="2109" w:author="Ngoc Le Van Truong" w:date="2023-04-28T11:52:00Z">
        <w:r w:rsidRPr="00C92CE1">
          <w:rPr>
            <w:rFonts w:ascii="Times New Roman" w:hAnsi="Times New Roman"/>
            <w:color w:val="111111"/>
            <w:sz w:val="26"/>
            <w:szCs w:val="26"/>
          </w:rPr>
          <w:t>Số xe đang sử dụng tốt: …</w:t>
        </w:r>
      </w:ins>
    </w:p>
    <w:p w14:paraId="11EC742C" w14:textId="77777777" w:rsidR="00CE1BA9" w:rsidRPr="00C92CE1" w:rsidRDefault="00CE1BA9" w:rsidP="00CE1BA9">
      <w:pPr>
        <w:pStyle w:val="ListParagraph"/>
        <w:numPr>
          <w:ilvl w:val="1"/>
          <w:numId w:val="50"/>
        </w:numPr>
        <w:spacing w:before="60"/>
        <w:jc w:val="both"/>
        <w:rPr>
          <w:ins w:id="2110" w:author="Ngoc Le Van Truong" w:date="2023-04-28T11:52:00Z"/>
          <w:rFonts w:ascii="Times New Roman" w:hAnsi="Times New Roman"/>
          <w:color w:val="111111"/>
          <w:sz w:val="26"/>
          <w:szCs w:val="26"/>
        </w:rPr>
      </w:pPr>
      <w:ins w:id="2111" w:author="Ngoc Le Van Truong" w:date="2023-04-28T11:52:00Z">
        <w:r w:rsidRPr="00C92CE1">
          <w:rPr>
            <w:rFonts w:ascii="Times New Roman" w:hAnsi="Times New Roman"/>
            <w:color w:val="111111"/>
            <w:sz w:val="26"/>
            <w:szCs w:val="26"/>
          </w:rPr>
          <w:t>Số xe đang sửa chữa: …</w:t>
        </w:r>
      </w:ins>
    </w:p>
    <w:p w14:paraId="373174C8" w14:textId="77777777" w:rsidR="00CE1BA9" w:rsidRPr="009D5BDC" w:rsidRDefault="00CE1BA9" w:rsidP="00CE1BA9">
      <w:pPr>
        <w:pStyle w:val="ListParagraph"/>
        <w:numPr>
          <w:ilvl w:val="1"/>
          <w:numId w:val="50"/>
        </w:numPr>
        <w:spacing w:before="60"/>
        <w:jc w:val="both"/>
        <w:rPr>
          <w:ins w:id="2112" w:author="Ngoc Le Van Truong" w:date="2023-04-28T11:52:00Z"/>
          <w:rFonts w:ascii="Times New Roman" w:hAnsi="Times New Roman"/>
          <w:color w:val="111111"/>
          <w:sz w:val="26"/>
          <w:szCs w:val="26"/>
        </w:rPr>
      </w:pPr>
      <w:ins w:id="2113" w:author="Ngoc Le Van Truong" w:date="2023-04-28T11:52:00Z">
        <w:r w:rsidRPr="00C92CE1">
          <w:rPr>
            <w:rFonts w:ascii="Times New Roman" w:hAnsi="Times New Roman"/>
            <w:color w:val="111111"/>
            <w:sz w:val="26"/>
            <w:szCs w:val="26"/>
          </w:rPr>
          <w:t>Số xe hỏng chờ thanh lý: …</w:t>
        </w:r>
      </w:ins>
    </w:p>
    <w:p w14:paraId="7F59EA5A" w14:textId="77777777" w:rsidR="00CE1BA9" w:rsidRPr="009D5BDC" w:rsidRDefault="00CE1BA9">
      <w:pPr>
        <w:numPr>
          <w:ilvl w:val="0"/>
          <w:numId w:val="21"/>
        </w:numPr>
        <w:spacing w:before="60"/>
        <w:jc w:val="both"/>
        <w:rPr>
          <w:ins w:id="2114" w:author="Ngoc Le Van Truong" w:date="2023-04-28T11:52:00Z"/>
          <w:rFonts w:ascii="Times New Roman" w:hAnsi="Times New Roman"/>
          <w:color w:val="111111"/>
          <w:sz w:val="26"/>
          <w:szCs w:val="26"/>
        </w:rPr>
        <w:pPrChange w:id="2115" w:author="Ngoc Le Van Truong" w:date="2023-04-28T11:52:00Z">
          <w:pPr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16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</w:rPr>
          <w:lastRenderedPageBreak/>
          <w:t xml:space="preserve">Xe cứu thương (đang hoạt động được) có đủ 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 xml:space="preserve">Danh mục trang thiết bị thiết yếu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theo 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>Quyết định số 3385/QĐ-BYT ngày 18/9 /2012)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: 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 xml:space="preserve">kiểm tra ngẫu nhiên 01 cứu thương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>thực hiện theo bảng kiểm trong Phụ lục số 01: không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</w:ins>
    </w:p>
    <w:p w14:paraId="37808CC3" w14:textId="77777777" w:rsidR="00CE1BA9" w:rsidRPr="009D5BDC" w:rsidRDefault="00CE1BA9">
      <w:pPr>
        <w:numPr>
          <w:ilvl w:val="0"/>
          <w:numId w:val="21"/>
        </w:numPr>
        <w:spacing w:before="60"/>
        <w:jc w:val="both"/>
        <w:rPr>
          <w:ins w:id="2117" w:author="Ngoc Le Van Truong" w:date="2023-04-28T11:52:00Z"/>
          <w:rFonts w:ascii="Times New Roman" w:hAnsi="Times New Roman"/>
          <w:color w:val="111111"/>
          <w:sz w:val="26"/>
          <w:szCs w:val="26"/>
        </w:rPr>
        <w:pPrChange w:id="2118" w:author="Ngoc Le Van Truong" w:date="2023-04-28T11:52:00Z">
          <w:pPr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19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Xe cứu thương (đang hoạt động được) có đủ </w:t>
        </w:r>
        <w:r w:rsidRPr="00C92CE1">
          <w:rPr>
            <w:rFonts w:ascii="Times New Roman" w:hAnsi="Times New Roman"/>
            <w:color w:val="111111"/>
            <w:sz w:val="26"/>
            <w:szCs w:val="26"/>
            <w:lang w:val="vi-VN"/>
          </w:rPr>
          <w:t>Danh mục thuốc, vật tư y tế thiết yếu cho 01 kíp cấp cứu ngoại viện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 theo 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>Quyết định số 3385/QĐ-BYT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: 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 xml:space="preserve">kiểm tra ngẫu nhiên 01 xe cứu thương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>thực hiện theo bảng kiểm trong Phụ lục số 02: không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</w:ins>
    </w:p>
    <w:p w14:paraId="59A4D74D" w14:textId="77777777" w:rsidR="00CE1BA9" w:rsidRPr="009D5BDC" w:rsidRDefault="00CE1BA9">
      <w:pPr>
        <w:pStyle w:val="ListParagraph"/>
        <w:numPr>
          <w:ilvl w:val="0"/>
          <w:numId w:val="21"/>
        </w:numPr>
        <w:spacing w:before="60"/>
        <w:jc w:val="both"/>
        <w:rPr>
          <w:ins w:id="2120" w:author="Ngoc Le Van Truong" w:date="2023-04-28T11:52:00Z"/>
          <w:rFonts w:ascii="Times New Roman" w:hAnsi="Times New Roman"/>
          <w:color w:val="111111"/>
          <w:sz w:val="26"/>
          <w:szCs w:val="26"/>
        </w:rPr>
        <w:pPrChange w:id="2121" w:author="Ngoc Le Van Truong" w:date="2023-04-28T11:52:00Z">
          <w:pPr>
            <w:pStyle w:val="ListParagraph"/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22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Số lượng vali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>dụng cụ cấp cứu trang bị trên xe ô tô cứu thương cho 01 kíp cấp cứu ngoại viện: ….</w:t>
        </w:r>
      </w:ins>
    </w:p>
    <w:p w14:paraId="23E4833C" w14:textId="77777777" w:rsidR="00CE1BA9" w:rsidRPr="009D5BDC" w:rsidRDefault="00CE1BA9">
      <w:pPr>
        <w:numPr>
          <w:ilvl w:val="0"/>
          <w:numId w:val="21"/>
        </w:numPr>
        <w:spacing w:before="60"/>
        <w:jc w:val="both"/>
        <w:rPr>
          <w:ins w:id="2123" w:author="Ngoc Le Van Truong" w:date="2023-04-28T11:52:00Z"/>
          <w:rFonts w:ascii="Times New Roman" w:hAnsi="Times New Roman"/>
          <w:color w:val="111111"/>
          <w:sz w:val="26"/>
          <w:szCs w:val="26"/>
        </w:rPr>
        <w:pPrChange w:id="2124" w:author="Ngoc Le Van Truong" w:date="2023-04-28T11:52:00Z">
          <w:pPr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25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</w:rPr>
          <w:t>V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ali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dụng cụ cấp cứu trang bị trên xe ô tô cứu thương cho 01 kíp cấp cứu ngoại viện có đủ </w:t>
        </w:r>
        <w:r w:rsidRPr="00C92CE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Danh 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>mục dụng cụ cấp cứu</w:t>
        </w:r>
        <w:r w:rsidRPr="00C92CE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theo 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>Quyết định số 3385/QĐ-BYT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 xml:space="preserve">: kiểm tra ngẫu nhiên 01 Vali dụng cụ cấp cứu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thực hiện theo bảng kiểm Phụ lục số 03: </w:t>
        </w:r>
      </w:ins>
    </w:p>
    <w:p w14:paraId="108B5B9B" w14:textId="77777777" w:rsidR="00CE1BA9" w:rsidRPr="009D5BDC" w:rsidRDefault="00CE1BA9" w:rsidP="00CE1BA9">
      <w:pPr>
        <w:spacing w:before="60"/>
        <w:ind w:left="360"/>
        <w:jc w:val="both"/>
        <w:rPr>
          <w:ins w:id="2126" w:author="Ngoc Le Van Truong" w:date="2023-04-28T11:52:00Z"/>
          <w:rFonts w:ascii="Times New Roman" w:hAnsi="Times New Roman"/>
          <w:color w:val="111111"/>
          <w:sz w:val="26"/>
          <w:szCs w:val="26"/>
        </w:rPr>
      </w:pPr>
      <w:ins w:id="2127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</w:rPr>
          <w:t>không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</w:ins>
    </w:p>
    <w:p w14:paraId="4D4615BC" w14:textId="77777777" w:rsidR="00CE1BA9" w:rsidRPr="009D5BDC" w:rsidRDefault="00CE1BA9">
      <w:pPr>
        <w:numPr>
          <w:ilvl w:val="0"/>
          <w:numId w:val="21"/>
        </w:numPr>
        <w:spacing w:before="60"/>
        <w:jc w:val="both"/>
        <w:rPr>
          <w:ins w:id="2128" w:author="Ngoc Le Van Truong" w:date="2023-04-28T11:52:00Z"/>
          <w:rFonts w:ascii="Times New Roman" w:hAnsi="Times New Roman"/>
          <w:color w:val="111111"/>
          <w:sz w:val="26"/>
          <w:szCs w:val="26"/>
        </w:rPr>
        <w:pPrChange w:id="2129" w:author="Ngoc Le Van Truong" w:date="2023-04-28T11:52:00Z">
          <w:pPr>
            <w:numPr>
              <w:numId w:val="47"/>
            </w:numPr>
            <w:spacing w:before="60"/>
            <w:ind w:left="360" w:hanging="360"/>
            <w:jc w:val="both"/>
          </w:pPr>
        </w:pPrChange>
      </w:pPr>
      <w:ins w:id="2130" w:author="Ngoc Le Van Truong" w:date="2023-04-28T11:52:00Z">
        <w:r w:rsidRPr="009D5BDC">
          <w:rPr>
            <w:rFonts w:ascii="Times New Roman" w:hAnsi="Times New Roman"/>
            <w:color w:val="111111"/>
            <w:sz w:val="26"/>
            <w:szCs w:val="26"/>
          </w:rPr>
          <w:t>V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ali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thuốc cấp cứu trang bị trên xe ô tô cứu thương cho 01 kíp cấp cứu ngoại viện có đủ </w:t>
        </w:r>
        <w:r w:rsidRPr="00C92CE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Danh 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>mục thuốc cấp cứu</w:t>
        </w:r>
        <w:r w:rsidRPr="00C92CE1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 xml:space="preserve">theo 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>Quyết định số 3385/QĐ-BYT</w:t>
        </w:r>
        <w:r w:rsidRPr="00C92CE1">
          <w:rPr>
            <w:rFonts w:ascii="Times New Roman" w:hAnsi="Times New Roman"/>
            <w:color w:val="111111"/>
            <w:sz w:val="26"/>
            <w:szCs w:val="26"/>
          </w:rPr>
          <w:t xml:space="preserve">: kiểm tra ngẫu nhiên 01 Vali </w:t>
        </w:r>
        <w:r w:rsidRPr="009D5BDC">
          <w:rPr>
            <w:rFonts w:ascii="Times New Roman" w:hAnsi="Times New Roman"/>
            <w:color w:val="111111"/>
            <w:sz w:val="26"/>
            <w:szCs w:val="26"/>
          </w:rPr>
          <w:t>thuốc cấp cứu thực hiện theo bảng kiểm Phụ lục số 04: không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  <w:r w:rsidRPr="009D5BDC">
          <w:rPr>
            <w:rFonts w:ascii="Times New Roman" w:hAnsi="Times New Roman"/>
            <w:color w:val="111111"/>
            <w:sz w:val="26"/>
            <w:szCs w:val="26"/>
            <w:lang w:val="vi-VN"/>
          </w:rPr>
          <w:t xml:space="preserve">      có </w:t>
        </w:r>
        <w:r w:rsidRPr="009D5BDC">
          <w:rPr>
            <w:rFonts w:ascii="Segoe UI Symbol" w:eastAsia="MS Mincho" w:hAnsi="Segoe UI Symbol" w:cs="Segoe UI Symbol"/>
            <w:color w:val="000000" w:themeColor="text1"/>
            <w:sz w:val="26"/>
            <w:szCs w:val="26"/>
          </w:rPr>
          <w:t>☐</w:t>
        </w:r>
      </w:ins>
    </w:p>
    <w:p w14:paraId="376F9847" w14:textId="76EF0889" w:rsidR="000547C1" w:rsidRDefault="000547C1" w:rsidP="00A3388B">
      <w:pPr>
        <w:spacing w:before="60"/>
        <w:jc w:val="both"/>
        <w:rPr>
          <w:ins w:id="2131" w:author="Ngoc Le Van Truong" w:date="2023-04-28T11:52:00Z"/>
          <w:rFonts w:ascii="Times New Roman" w:hAnsi="Times New Roman"/>
          <w:bCs/>
          <w:color w:val="111111"/>
          <w:sz w:val="26"/>
          <w:szCs w:val="26"/>
        </w:rPr>
      </w:pPr>
    </w:p>
    <w:p w14:paraId="7E3D102C" w14:textId="18C5FFD8" w:rsidR="00CE1BA9" w:rsidRPr="000C03FA" w:rsidDel="00CE1BA9" w:rsidRDefault="00CE1BA9" w:rsidP="00A3388B">
      <w:pPr>
        <w:spacing w:before="60"/>
        <w:jc w:val="both"/>
        <w:rPr>
          <w:del w:id="2132" w:author="Ngoc Le Van Truong" w:date="2023-04-28T11:52:00Z"/>
          <w:rFonts w:ascii="Times New Roman" w:hAnsi="Times New Roman"/>
          <w:bCs/>
          <w:color w:val="111111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id="2133" w:author="Ngoc Le Van Truong" w:date="2023-04-28T10:26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742"/>
        <w:gridCol w:w="4505"/>
        <w:gridCol w:w="958"/>
        <w:gridCol w:w="1089"/>
        <w:gridCol w:w="986"/>
        <w:gridCol w:w="1171"/>
        <w:tblGridChange w:id="2134">
          <w:tblGrid>
            <w:gridCol w:w="743"/>
            <w:gridCol w:w="4112"/>
            <w:gridCol w:w="1170"/>
            <w:gridCol w:w="1260"/>
            <w:gridCol w:w="990"/>
            <w:gridCol w:w="1176"/>
          </w:tblGrid>
        </w:tblGridChange>
      </w:tblGrid>
      <w:tr w:rsidR="00ED52FA" w:rsidRPr="000C03FA" w:rsidDel="00CE1BA9" w14:paraId="00A59E37" w14:textId="1EBD1795" w:rsidTr="00FD1CB8">
        <w:trPr>
          <w:tblHeader/>
          <w:del w:id="2135" w:author="Ngoc Le Van Truong" w:date="2023-04-28T11:52:00Z"/>
          <w:trPrChange w:id="2136" w:author="Ngoc Le Van Truong" w:date="2023-04-28T10:26:00Z">
            <w:trPr>
              <w:tblHeader/>
            </w:trPr>
          </w:trPrChange>
        </w:trPr>
        <w:tc>
          <w:tcPr>
            <w:tcW w:w="742" w:type="dxa"/>
            <w:tcPrChange w:id="2137" w:author="Ngoc Le Van Truong" w:date="2023-04-28T10:26:00Z">
              <w:tcPr>
                <w:tcW w:w="743" w:type="dxa"/>
              </w:tcPr>
            </w:tcPrChange>
          </w:tcPr>
          <w:p w14:paraId="5422443E" w14:textId="0C97DC0C" w:rsidR="00ED52FA" w:rsidRPr="000C03FA" w:rsidDel="00CE1BA9" w:rsidRDefault="00ED52FA" w:rsidP="00A3388B">
            <w:pPr>
              <w:spacing w:before="60"/>
              <w:jc w:val="both"/>
              <w:rPr>
                <w:del w:id="2138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39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>STT</w:delText>
              </w:r>
            </w:del>
          </w:p>
        </w:tc>
        <w:tc>
          <w:tcPr>
            <w:tcW w:w="4505" w:type="dxa"/>
            <w:tcPrChange w:id="2140" w:author="Ngoc Le Van Truong" w:date="2023-04-28T10:26:00Z">
              <w:tcPr>
                <w:tcW w:w="4112" w:type="dxa"/>
              </w:tcPr>
            </w:tcPrChange>
          </w:tcPr>
          <w:p w14:paraId="41A0D2BE" w14:textId="3B20C058" w:rsidR="00ED52FA" w:rsidRPr="000C03FA" w:rsidDel="00CE1BA9" w:rsidRDefault="00ED52FA" w:rsidP="00A3388B">
            <w:pPr>
              <w:spacing w:before="60"/>
              <w:jc w:val="both"/>
              <w:rPr>
                <w:del w:id="2141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42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>Nội dung</w:delText>
              </w:r>
            </w:del>
          </w:p>
        </w:tc>
        <w:tc>
          <w:tcPr>
            <w:tcW w:w="958" w:type="dxa"/>
            <w:tcPrChange w:id="2143" w:author="Ngoc Le Van Truong" w:date="2023-04-28T10:26:00Z">
              <w:tcPr>
                <w:tcW w:w="1170" w:type="dxa"/>
              </w:tcPr>
            </w:tcPrChange>
          </w:tcPr>
          <w:p w14:paraId="51C1A328" w14:textId="2CFA8A07" w:rsidR="00ED52FA" w:rsidRPr="000C03FA" w:rsidDel="00CE1BA9" w:rsidRDefault="00ED52FA" w:rsidP="00A3388B">
            <w:pPr>
              <w:spacing w:before="60"/>
              <w:jc w:val="both"/>
              <w:rPr>
                <w:del w:id="2144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45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>Tổng số hiện có</w:delText>
              </w:r>
            </w:del>
          </w:p>
        </w:tc>
        <w:tc>
          <w:tcPr>
            <w:tcW w:w="1089" w:type="dxa"/>
            <w:tcPrChange w:id="2146" w:author="Ngoc Le Van Truong" w:date="2023-04-28T10:26:00Z">
              <w:tcPr>
                <w:tcW w:w="1260" w:type="dxa"/>
              </w:tcPr>
            </w:tcPrChange>
          </w:tcPr>
          <w:p w14:paraId="02D2EBC9" w14:textId="391620A0" w:rsidR="00ED52FA" w:rsidRPr="000C03FA" w:rsidDel="00CE1BA9" w:rsidRDefault="00ED52FA" w:rsidP="00A3388B">
            <w:pPr>
              <w:spacing w:before="60"/>
              <w:jc w:val="both"/>
              <w:rPr>
                <w:del w:id="2147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48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>Số xe đang sử dụng tốt</w:delText>
              </w:r>
            </w:del>
          </w:p>
        </w:tc>
        <w:tc>
          <w:tcPr>
            <w:tcW w:w="986" w:type="dxa"/>
            <w:tcPrChange w:id="2149" w:author="Ngoc Le Van Truong" w:date="2023-04-28T10:26:00Z">
              <w:tcPr>
                <w:tcW w:w="990" w:type="dxa"/>
              </w:tcPr>
            </w:tcPrChange>
          </w:tcPr>
          <w:p w14:paraId="16CD7782" w14:textId="76AFDEBA" w:rsidR="00ED52FA" w:rsidRPr="000C03FA" w:rsidDel="00CE1BA9" w:rsidRDefault="00ED52FA" w:rsidP="00A3388B">
            <w:pPr>
              <w:spacing w:before="60"/>
              <w:jc w:val="both"/>
              <w:rPr>
                <w:del w:id="2150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51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 xml:space="preserve">Số xe đang sửa chữa </w:delText>
              </w:r>
            </w:del>
          </w:p>
        </w:tc>
        <w:tc>
          <w:tcPr>
            <w:tcW w:w="1171" w:type="dxa"/>
            <w:tcPrChange w:id="2152" w:author="Ngoc Le Van Truong" w:date="2023-04-28T10:26:00Z">
              <w:tcPr>
                <w:tcW w:w="1176" w:type="dxa"/>
              </w:tcPr>
            </w:tcPrChange>
          </w:tcPr>
          <w:p w14:paraId="0C9D1119" w14:textId="32A5D3DA" w:rsidR="00ED52FA" w:rsidRPr="000C03FA" w:rsidDel="00CE1BA9" w:rsidRDefault="00ED52FA" w:rsidP="00A3388B">
            <w:pPr>
              <w:spacing w:before="60"/>
              <w:jc w:val="both"/>
              <w:rPr>
                <w:del w:id="2153" w:author="Ngoc Le Van Truong" w:date="2023-04-28T11:52:00Z"/>
                <w:rFonts w:ascii="Times New Roman" w:hAnsi="Times New Roman"/>
                <w:b/>
                <w:bCs/>
                <w:color w:val="111111"/>
                <w:sz w:val="26"/>
                <w:szCs w:val="26"/>
              </w:rPr>
            </w:pPr>
            <w:del w:id="2154" w:author="Ngoc Le Van Truong" w:date="2023-04-28T11:52:00Z">
              <w:r w:rsidRPr="000C03FA" w:rsidDel="00CE1BA9">
                <w:rPr>
                  <w:rFonts w:ascii="Times New Roman" w:hAnsi="Times New Roman"/>
                  <w:b/>
                  <w:bCs/>
                  <w:color w:val="111111"/>
                  <w:sz w:val="26"/>
                  <w:szCs w:val="26"/>
                </w:rPr>
                <w:delText>Số xe hỏng chờ thanh lý</w:delText>
              </w:r>
            </w:del>
          </w:p>
        </w:tc>
      </w:tr>
      <w:tr w:rsidR="00ED52FA" w:rsidRPr="000C03FA" w:rsidDel="00CE1BA9" w14:paraId="37405A08" w14:textId="2BF4079E" w:rsidTr="00FD1CB8">
        <w:trPr>
          <w:del w:id="2155" w:author="Ngoc Le Van Truong" w:date="2023-04-28T11:52:00Z"/>
        </w:trPr>
        <w:tc>
          <w:tcPr>
            <w:tcW w:w="742" w:type="dxa"/>
            <w:tcPrChange w:id="2156" w:author="Ngoc Le Van Truong" w:date="2023-04-28T10:26:00Z">
              <w:tcPr>
                <w:tcW w:w="743" w:type="dxa"/>
              </w:tcPr>
            </w:tcPrChange>
          </w:tcPr>
          <w:p w14:paraId="1C56FB77" w14:textId="573E6A3F" w:rsidR="00ED52FA" w:rsidRPr="000C03FA" w:rsidDel="00CE1BA9" w:rsidRDefault="00ED52FA" w:rsidP="007F3A4F">
            <w:pPr>
              <w:numPr>
                <w:ilvl w:val="0"/>
                <w:numId w:val="21"/>
              </w:numPr>
              <w:spacing w:before="60"/>
              <w:jc w:val="both"/>
              <w:rPr>
                <w:del w:id="2157" w:author="Ngoc Le Van Truong" w:date="2023-04-28T11:52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505" w:type="dxa"/>
            <w:tcPrChange w:id="2158" w:author="Ngoc Le Van Truong" w:date="2023-04-28T10:26:00Z">
              <w:tcPr>
                <w:tcW w:w="4112" w:type="dxa"/>
              </w:tcPr>
            </w:tcPrChange>
          </w:tcPr>
          <w:p w14:paraId="4FF9C365" w14:textId="3EA1CE06" w:rsidR="00ED52FA" w:rsidRPr="000C03FA" w:rsidDel="00CE1BA9" w:rsidRDefault="00ED52FA" w:rsidP="00A3388B">
            <w:pPr>
              <w:spacing w:before="60"/>
              <w:jc w:val="both"/>
              <w:rPr>
                <w:del w:id="2159" w:author="Ngoc Le Van Truong" w:date="2023-04-28T11:52:00Z"/>
                <w:rFonts w:ascii="Times New Roman" w:eastAsia="MS Mincho" w:hAnsi="Times New Roman"/>
                <w:bCs/>
                <w:color w:val="000000" w:themeColor="text1"/>
                <w:sz w:val="26"/>
                <w:szCs w:val="26"/>
                <w:lang w:val="vi-VN"/>
              </w:rPr>
            </w:pPr>
            <w:del w:id="2160" w:author="Ngoc Le Van Truong" w:date="2023-04-28T11:52:00Z">
              <w:r w:rsidRPr="000C03FA" w:rsidDel="00CE1BA9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>S</w:delText>
              </w:r>
              <w:r w:rsidRPr="000C03FA" w:rsidDel="00CE1BA9">
                <w:rPr>
                  <w:rFonts w:ascii="Times New Roman" w:eastAsia="MS Mincho" w:hAnsi="Times New Roman"/>
                  <w:bCs/>
                  <w:color w:val="000000" w:themeColor="text1"/>
                  <w:sz w:val="26"/>
                  <w:szCs w:val="26"/>
                  <w:lang w:val="vi-VN"/>
                </w:rPr>
                <w:delText xml:space="preserve">ố lượng xe cứu thương </w:delText>
              </w:r>
            </w:del>
          </w:p>
        </w:tc>
        <w:tc>
          <w:tcPr>
            <w:tcW w:w="958" w:type="dxa"/>
            <w:tcPrChange w:id="2161" w:author="Ngoc Le Van Truong" w:date="2023-04-28T10:26:00Z">
              <w:tcPr>
                <w:tcW w:w="1170" w:type="dxa"/>
              </w:tcPr>
            </w:tcPrChange>
          </w:tcPr>
          <w:p w14:paraId="3BC9D840" w14:textId="606980AA" w:rsidR="00ED52FA" w:rsidRPr="000C03FA" w:rsidDel="00CE1BA9" w:rsidRDefault="00ED52FA" w:rsidP="00A3388B">
            <w:pPr>
              <w:spacing w:before="60"/>
              <w:jc w:val="both"/>
              <w:rPr>
                <w:del w:id="2162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163" w:author="Ngoc Le Van Truong" w:date="2023-04-28T10:26:00Z">
              <w:tcPr>
                <w:tcW w:w="1260" w:type="dxa"/>
              </w:tcPr>
            </w:tcPrChange>
          </w:tcPr>
          <w:p w14:paraId="19F93B0B" w14:textId="4A79D459" w:rsidR="00ED52FA" w:rsidRPr="000C03FA" w:rsidDel="00CE1BA9" w:rsidRDefault="00ED52FA" w:rsidP="00A3388B">
            <w:pPr>
              <w:spacing w:before="60"/>
              <w:jc w:val="both"/>
              <w:rPr>
                <w:del w:id="2164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165" w:author="Ngoc Le Van Truong" w:date="2023-04-28T10:26:00Z">
              <w:tcPr>
                <w:tcW w:w="990" w:type="dxa"/>
              </w:tcPr>
            </w:tcPrChange>
          </w:tcPr>
          <w:p w14:paraId="1E5B4A3F" w14:textId="3ED424F6" w:rsidR="00ED52FA" w:rsidRPr="000C03FA" w:rsidDel="00CE1BA9" w:rsidRDefault="00ED52FA" w:rsidP="00A3388B">
            <w:pPr>
              <w:spacing w:before="60"/>
              <w:jc w:val="both"/>
              <w:rPr>
                <w:del w:id="2166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167" w:author="Ngoc Le Van Truong" w:date="2023-04-28T10:26:00Z">
              <w:tcPr>
                <w:tcW w:w="1176" w:type="dxa"/>
              </w:tcPr>
            </w:tcPrChange>
          </w:tcPr>
          <w:p w14:paraId="4979F1EE" w14:textId="6B9AC7E8" w:rsidR="00ED52FA" w:rsidRPr="000C03FA" w:rsidDel="00CE1BA9" w:rsidRDefault="00ED52FA" w:rsidP="00A3388B">
            <w:pPr>
              <w:spacing w:before="60"/>
              <w:jc w:val="both"/>
              <w:rPr>
                <w:del w:id="2168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  <w:tr w:rsidR="00F100A7" w:rsidRPr="000C03FA" w:rsidDel="00CE1BA9" w14:paraId="533B3171" w14:textId="3573DF28" w:rsidTr="00FD1CB8">
        <w:trPr>
          <w:del w:id="2169" w:author="Ngoc Le Van Truong" w:date="2023-04-28T11:52:00Z"/>
        </w:trPr>
        <w:tc>
          <w:tcPr>
            <w:tcW w:w="742" w:type="dxa"/>
            <w:tcPrChange w:id="2170" w:author="Ngoc Le Van Truong" w:date="2023-04-28T10:26:00Z">
              <w:tcPr>
                <w:tcW w:w="743" w:type="dxa"/>
              </w:tcPr>
            </w:tcPrChange>
          </w:tcPr>
          <w:p w14:paraId="5EF479F8" w14:textId="4BD50773" w:rsidR="00F100A7" w:rsidRPr="000C03FA" w:rsidDel="00CE1BA9" w:rsidRDefault="00F100A7" w:rsidP="00F100A7">
            <w:pPr>
              <w:numPr>
                <w:ilvl w:val="0"/>
                <w:numId w:val="21"/>
              </w:numPr>
              <w:spacing w:before="60"/>
              <w:jc w:val="both"/>
              <w:rPr>
                <w:del w:id="2171" w:author="Ngoc Le Van Truong" w:date="2023-04-28T11:52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505" w:type="dxa"/>
            <w:tcPrChange w:id="2172" w:author="Ngoc Le Van Truong" w:date="2023-04-28T10:26:00Z">
              <w:tcPr>
                <w:tcW w:w="4112" w:type="dxa"/>
              </w:tcPr>
            </w:tcPrChange>
          </w:tcPr>
          <w:p w14:paraId="63F80572" w14:textId="58655551" w:rsidR="00F100A7" w:rsidRPr="000C03FA" w:rsidDel="00CE1BA9" w:rsidRDefault="00F100A7" w:rsidP="00F100A7">
            <w:pPr>
              <w:spacing w:before="60"/>
              <w:jc w:val="both"/>
              <w:rPr>
                <w:del w:id="2173" w:author="Ngoc Le Van Truong" w:date="2023-04-28T11:52:00Z"/>
                <w:rFonts w:ascii="Times New Roman" w:hAnsi="Times New Roman"/>
                <w:color w:val="111111"/>
                <w:sz w:val="26"/>
                <w:szCs w:val="26"/>
              </w:rPr>
            </w:pPr>
            <w:del w:id="2174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Số xe cứu thương có đủ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 xml:space="preserve">Danh mục trang thiết bị thiết yếu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theo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>Quyết định số 3385/QĐ-BYT ngày 18/9 /2012)</w:delText>
              </w:r>
            </w:del>
            <w:ins w:id="2175" w:author="admin" w:date="2023-04-27T22:28:00Z">
              <w:del w:id="2176" w:author="Ngoc Le Van Truong" w:date="2023-04-28T10:29:00Z">
                <w:r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:</w:delText>
                </w:r>
              </w:del>
            </w:ins>
            <w:del w:id="2177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</w:del>
            <w:ins w:id="2178" w:author="admin" w:date="2023-04-27T22:27:00Z">
              <w:del w:id="2179" w:author="Ngoc Le Van Truong" w:date="2023-04-28T10:29:00Z"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 xml:space="preserve">mỗi xe cứu thương (đang hoạt động được) </w:delText>
                </w:r>
              </w:del>
            </w:ins>
            <w:del w:id="2180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(thực hiện theo bảng kiểm trong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Phụ lục số 01, điền theo từng xe cứu thương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)</w:delText>
              </w:r>
            </w:del>
            <w:ins w:id="2181" w:author="admin" w:date="2023-04-27T22:28:00Z">
              <w:del w:id="2182" w:author="Ngoc Le Van Truong" w:date="2023-04-28T10:29:00Z">
                <w:r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.</w:delText>
                </w:r>
              </w:del>
            </w:ins>
            <w:del w:id="2183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</w:del>
          </w:p>
        </w:tc>
        <w:tc>
          <w:tcPr>
            <w:tcW w:w="958" w:type="dxa"/>
            <w:tcPrChange w:id="2184" w:author="Ngoc Le Van Truong" w:date="2023-04-28T10:26:00Z">
              <w:tcPr>
                <w:tcW w:w="1170" w:type="dxa"/>
              </w:tcPr>
            </w:tcPrChange>
          </w:tcPr>
          <w:p w14:paraId="3CF5C4E6" w14:textId="4286DD71" w:rsidR="00F100A7" w:rsidRPr="000C03FA" w:rsidDel="00CE1BA9" w:rsidRDefault="00F100A7" w:rsidP="00F100A7">
            <w:pPr>
              <w:spacing w:before="60"/>
              <w:jc w:val="both"/>
              <w:rPr>
                <w:del w:id="2185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186" w:author="Ngoc Le Van Truong" w:date="2023-04-28T10:26:00Z">
              <w:tcPr>
                <w:tcW w:w="1260" w:type="dxa"/>
              </w:tcPr>
            </w:tcPrChange>
          </w:tcPr>
          <w:p w14:paraId="7F7565D3" w14:textId="4AEA09CC" w:rsidR="00F100A7" w:rsidRPr="000C03FA" w:rsidDel="00CE1BA9" w:rsidRDefault="00F100A7" w:rsidP="00F100A7">
            <w:pPr>
              <w:spacing w:before="60"/>
              <w:jc w:val="both"/>
              <w:rPr>
                <w:del w:id="2187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188" w:author="Ngoc Le Van Truong" w:date="2023-04-28T10:26:00Z">
              <w:tcPr>
                <w:tcW w:w="990" w:type="dxa"/>
              </w:tcPr>
            </w:tcPrChange>
          </w:tcPr>
          <w:p w14:paraId="2DB0053E" w14:textId="0F86B778" w:rsidR="00F100A7" w:rsidRPr="000C03FA" w:rsidDel="00CE1BA9" w:rsidRDefault="00F100A7" w:rsidP="00F100A7">
            <w:pPr>
              <w:spacing w:before="60"/>
              <w:jc w:val="both"/>
              <w:rPr>
                <w:del w:id="2189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190" w:author="Ngoc Le Van Truong" w:date="2023-04-28T10:26:00Z">
              <w:tcPr>
                <w:tcW w:w="1176" w:type="dxa"/>
              </w:tcPr>
            </w:tcPrChange>
          </w:tcPr>
          <w:p w14:paraId="3B8F8744" w14:textId="3E3940B3" w:rsidR="00F100A7" w:rsidRPr="000C03FA" w:rsidDel="00CE1BA9" w:rsidRDefault="00F100A7" w:rsidP="00F100A7">
            <w:pPr>
              <w:spacing w:before="60"/>
              <w:jc w:val="both"/>
              <w:rPr>
                <w:del w:id="2191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  <w:tr w:rsidR="00F100A7" w:rsidRPr="000C03FA" w:rsidDel="00CE1BA9" w14:paraId="5A79E107" w14:textId="64D32A01" w:rsidTr="00FD1CB8">
        <w:trPr>
          <w:del w:id="2192" w:author="Ngoc Le Van Truong" w:date="2023-04-28T11:52:00Z"/>
        </w:trPr>
        <w:tc>
          <w:tcPr>
            <w:tcW w:w="742" w:type="dxa"/>
            <w:tcPrChange w:id="2193" w:author="Ngoc Le Van Truong" w:date="2023-04-28T10:26:00Z">
              <w:tcPr>
                <w:tcW w:w="743" w:type="dxa"/>
              </w:tcPr>
            </w:tcPrChange>
          </w:tcPr>
          <w:p w14:paraId="53A152CB" w14:textId="3944C9FD" w:rsidR="00F100A7" w:rsidRPr="000C03FA" w:rsidDel="00CE1BA9" w:rsidRDefault="00F100A7" w:rsidP="00F100A7">
            <w:pPr>
              <w:numPr>
                <w:ilvl w:val="0"/>
                <w:numId w:val="21"/>
              </w:numPr>
              <w:spacing w:before="60"/>
              <w:jc w:val="both"/>
              <w:rPr>
                <w:del w:id="2194" w:author="Ngoc Le Van Truong" w:date="2023-04-28T11:52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505" w:type="dxa"/>
            <w:tcPrChange w:id="2195" w:author="Ngoc Le Van Truong" w:date="2023-04-28T10:26:00Z">
              <w:tcPr>
                <w:tcW w:w="4112" w:type="dxa"/>
              </w:tcPr>
            </w:tcPrChange>
          </w:tcPr>
          <w:p w14:paraId="6EF220D1" w14:textId="3EEDB805" w:rsidR="00F100A7" w:rsidRPr="000C03FA" w:rsidDel="00CE1BA9" w:rsidRDefault="00F100A7" w:rsidP="00F100A7">
            <w:pPr>
              <w:spacing w:before="60"/>
              <w:jc w:val="both"/>
              <w:rPr>
                <w:del w:id="2196" w:author="Ngoc Le Van Truong" w:date="2023-04-28T11:52:00Z"/>
                <w:rFonts w:ascii="Times New Roman" w:hAnsi="Times New Roman"/>
                <w:color w:val="111111"/>
                <w:sz w:val="26"/>
                <w:szCs w:val="26"/>
              </w:rPr>
            </w:pPr>
            <w:del w:id="2197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Số xe cứu thương có đủ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lang w:val="vi-VN"/>
                </w:rPr>
                <w:delText>Danh mục thuốc, vật tư y tế thiết yếu cho 01 kíp cấp cứu ngoại viện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theo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>Quyết định số 3385/QĐ-BYT ngày 18/9 /2012)</w:delText>
              </w:r>
            </w:del>
            <w:ins w:id="2198" w:author="admin" w:date="2023-04-27T22:28:00Z">
              <w:del w:id="2199" w:author="Ngoc Le Van Truong" w:date="2023-04-28T10:29:00Z">
                <w:r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:</w:delText>
                </w:r>
              </w:del>
            </w:ins>
            <w:del w:id="2200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</w:del>
            <w:ins w:id="2201" w:author="admin" w:date="2023-04-27T22:28:00Z">
              <w:del w:id="2202" w:author="Ngoc Le Van Truong" w:date="2023-04-28T10:29:00Z"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 xml:space="preserve">mỗi xe cứu thương (đang hoạt động được) </w:delText>
                </w:r>
                <w:r w:rsidRPr="000C03FA"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 xml:space="preserve">thực hiện theo bảng kiểm trong </w:delText>
                </w:r>
                <w:r w:rsidRPr="000C03FA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>Phụ lục số 0</w:delText>
                </w:r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>2</w:delText>
                </w:r>
                <w:r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>.</w:delText>
                </w:r>
                <w:r w:rsidRPr="000C03FA" w:rsidDel="00CA2C88">
                  <w:rPr>
                    <w:rFonts w:ascii="Times New Roman" w:hAnsi="Times New Roman"/>
                    <w:color w:val="111111"/>
                    <w:sz w:val="26"/>
                    <w:szCs w:val="26"/>
                  </w:rPr>
                  <w:delText xml:space="preserve"> </w:delText>
                </w:r>
              </w:del>
            </w:ins>
            <w:del w:id="2203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(thực hiện theo bảng kiểm trong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Phụ lục số 02, điền theo từng xe cứu thương)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</w:del>
          </w:p>
        </w:tc>
        <w:tc>
          <w:tcPr>
            <w:tcW w:w="958" w:type="dxa"/>
            <w:tcPrChange w:id="2204" w:author="Ngoc Le Van Truong" w:date="2023-04-28T10:26:00Z">
              <w:tcPr>
                <w:tcW w:w="1170" w:type="dxa"/>
              </w:tcPr>
            </w:tcPrChange>
          </w:tcPr>
          <w:p w14:paraId="59E1E16B" w14:textId="40B96345" w:rsidR="00F100A7" w:rsidRPr="000C03FA" w:rsidDel="00CE1BA9" w:rsidRDefault="00F100A7" w:rsidP="00F100A7">
            <w:pPr>
              <w:spacing w:before="60"/>
              <w:jc w:val="both"/>
              <w:rPr>
                <w:del w:id="2205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206" w:author="Ngoc Le Van Truong" w:date="2023-04-28T10:26:00Z">
              <w:tcPr>
                <w:tcW w:w="1260" w:type="dxa"/>
              </w:tcPr>
            </w:tcPrChange>
          </w:tcPr>
          <w:p w14:paraId="354F0264" w14:textId="23222489" w:rsidR="00F100A7" w:rsidRPr="000C03FA" w:rsidDel="00CE1BA9" w:rsidRDefault="00F100A7" w:rsidP="00F100A7">
            <w:pPr>
              <w:spacing w:before="60"/>
              <w:jc w:val="both"/>
              <w:rPr>
                <w:del w:id="2207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208" w:author="Ngoc Le Van Truong" w:date="2023-04-28T10:26:00Z">
              <w:tcPr>
                <w:tcW w:w="990" w:type="dxa"/>
              </w:tcPr>
            </w:tcPrChange>
          </w:tcPr>
          <w:p w14:paraId="4685C36F" w14:textId="6FE066C5" w:rsidR="00F100A7" w:rsidRPr="000C03FA" w:rsidDel="00CE1BA9" w:rsidRDefault="00F100A7" w:rsidP="00F100A7">
            <w:pPr>
              <w:spacing w:before="60"/>
              <w:jc w:val="both"/>
              <w:rPr>
                <w:del w:id="2209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210" w:author="Ngoc Le Van Truong" w:date="2023-04-28T10:26:00Z">
              <w:tcPr>
                <w:tcW w:w="1176" w:type="dxa"/>
              </w:tcPr>
            </w:tcPrChange>
          </w:tcPr>
          <w:p w14:paraId="4991AA80" w14:textId="0ED38CF4" w:rsidR="00F100A7" w:rsidRPr="000C03FA" w:rsidDel="00CE1BA9" w:rsidRDefault="00F100A7" w:rsidP="00F100A7">
            <w:pPr>
              <w:spacing w:before="60"/>
              <w:jc w:val="both"/>
              <w:rPr>
                <w:del w:id="2211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  <w:tr w:rsidR="00F100A7" w:rsidRPr="000C03FA" w:rsidDel="00CE1BA9" w14:paraId="5B177898" w14:textId="5901D5F3" w:rsidTr="00FD1CB8">
        <w:trPr>
          <w:del w:id="2212" w:author="Ngoc Le Van Truong" w:date="2023-04-28T11:52:00Z"/>
        </w:trPr>
        <w:tc>
          <w:tcPr>
            <w:tcW w:w="742" w:type="dxa"/>
            <w:tcPrChange w:id="2213" w:author="Ngoc Le Van Truong" w:date="2023-04-28T10:26:00Z">
              <w:tcPr>
                <w:tcW w:w="743" w:type="dxa"/>
              </w:tcPr>
            </w:tcPrChange>
          </w:tcPr>
          <w:p w14:paraId="0D32B009" w14:textId="13FF5F81" w:rsidR="00F100A7" w:rsidRPr="000C03FA" w:rsidDel="00CE1BA9" w:rsidRDefault="00F100A7" w:rsidP="00F100A7">
            <w:pPr>
              <w:numPr>
                <w:ilvl w:val="0"/>
                <w:numId w:val="21"/>
              </w:numPr>
              <w:spacing w:before="60"/>
              <w:jc w:val="both"/>
              <w:rPr>
                <w:del w:id="2214" w:author="Ngoc Le Van Truong" w:date="2023-04-28T11:52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505" w:type="dxa"/>
            <w:tcPrChange w:id="2215" w:author="Ngoc Le Van Truong" w:date="2023-04-28T10:26:00Z">
              <w:tcPr>
                <w:tcW w:w="4112" w:type="dxa"/>
              </w:tcPr>
            </w:tcPrChange>
          </w:tcPr>
          <w:p w14:paraId="6C980D01" w14:textId="0785386F" w:rsidR="00F100A7" w:rsidRPr="000C03FA" w:rsidDel="00CE1BA9" w:rsidRDefault="00F100A7" w:rsidP="00F100A7">
            <w:pPr>
              <w:spacing w:before="60"/>
              <w:jc w:val="both"/>
              <w:rPr>
                <w:del w:id="2216" w:author="Ngoc Le Van Truong" w:date="2023-04-28T11:52:00Z"/>
                <w:rFonts w:ascii="Times New Roman" w:hAnsi="Times New Roman"/>
                <w:color w:val="111111"/>
                <w:sz w:val="26"/>
                <w:szCs w:val="26"/>
              </w:rPr>
            </w:pPr>
            <w:del w:id="2217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 xml:space="preserve">Số lượng vali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dụng cụ cấp cứu trang bị trên xe ô tô cứu thương cho 01 kíp cấp cứu ngoại viện</w:delText>
              </w:r>
            </w:del>
          </w:p>
        </w:tc>
        <w:tc>
          <w:tcPr>
            <w:tcW w:w="958" w:type="dxa"/>
            <w:tcPrChange w:id="2218" w:author="Ngoc Le Van Truong" w:date="2023-04-28T10:26:00Z">
              <w:tcPr>
                <w:tcW w:w="1170" w:type="dxa"/>
              </w:tcPr>
            </w:tcPrChange>
          </w:tcPr>
          <w:p w14:paraId="2037C0FF" w14:textId="1CD29F91" w:rsidR="00F100A7" w:rsidRPr="000C03FA" w:rsidDel="00CE1BA9" w:rsidRDefault="00F100A7" w:rsidP="00F100A7">
            <w:pPr>
              <w:spacing w:before="60"/>
              <w:jc w:val="both"/>
              <w:rPr>
                <w:del w:id="2219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220" w:author="Ngoc Le Van Truong" w:date="2023-04-28T10:26:00Z">
              <w:tcPr>
                <w:tcW w:w="1260" w:type="dxa"/>
              </w:tcPr>
            </w:tcPrChange>
          </w:tcPr>
          <w:p w14:paraId="41518BFF" w14:textId="57403BB7" w:rsidR="00F100A7" w:rsidRPr="000C03FA" w:rsidDel="00CE1BA9" w:rsidRDefault="00F100A7" w:rsidP="00F100A7">
            <w:pPr>
              <w:spacing w:before="60"/>
              <w:jc w:val="both"/>
              <w:rPr>
                <w:del w:id="2221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222" w:author="Ngoc Le Van Truong" w:date="2023-04-28T10:26:00Z">
              <w:tcPr>
                <w:tcW w:w="990" w:type="dxa"/>
              </w:tcPr>
            </w:tcPrChange>
          </w:tcPr>
          <w:p w14:paraId="745ECAB5" w14:textId="563FC49B" w:rsidR="00F100A7" w:rsidRPr="000C03FA" w:rsidDel="00CE1BA9" w:rsidRDefault="00F100A7" w:rsidP="00F100A7">
            <w:pPr>
              <w:spacing w:before="60"/>
              <w:jc w:val="both"/>
              <w:rPr>
                <w:del w:id="2223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224" w:author="Ngoc Le Van Truong" w:date="2023-04-28T10:26:00Z">
              <w:tcPr>
                <w:tcW w:w="1176" w:type="dxa"/>
              </w:tcPr>
            </w:tcPrChange>
          </w:tcPr>
          <w:p w14:paraId="15F3C431" w14:textId="67664214" w:rsidR="00F100A7" w:rsidRPr="000C03FA" w:rsidDel="00CE1BA9" w:rsidRDefault="00F100A7" w:rsidP="00F100A7">
            <w:pPr>
              <w:spacing w:before="60"/>
              <w:jc w:val="both"/>
              <w:rPr>
                <w:del w:id="2225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  <w:tr w:rsidR="00F100A7" w:rsidRPr="000C03FA" w:rsidDel="00CE1BA9" w14:paraId="266700B1" w14:textId="278CDDBD" w:rsidTr="00FD1CB8">
        <w:trPr>
          <w:del w:id="2226" w:author="Ngoc Le Van Truong" w:date="2023-04-28T11:52:00Z"/>
        </w:trPr>
        <w:tc>
          <w:tcPr>
            <w:tcW w:w="742" w:type="dxa"/>
            <w:tcPrChange w:id="2227" w:author="Ngoc Le Van Truong" w:date="2023-04-28T10:26:00Z">
              <w:tcPr>
                <w:tcW w:w="743" w:type="dxa"/>
              </w:tcPr>
            </w:tcPrChange>
          </w:tcPr>
          <w:p w14:paraId="7FF72853" w14:textId="3679BF91" w:rsidR="00F100A7" w:rsidRPr="000C03FA" w:rsidDel="00CE1BA9" w:rsidRDefault="00F100A7" w:rsidP="00F100A7">
            <w:pPr>
              <w:numPr>
                <w:ilvl w:val="0"/>
                <w:numId w:val="21"/>
              </w:numPr>
              <w:spacing w:before="60"/>
              <w:jc w:val="both"/>
              <w:rPr>
                <w:del w:id="2228" w:author="Ngoc Le Van Truong" w:date="2023-04-28T11:52:00Z"/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4505" w:type="dxa"/>
            <w:tcPrChange w:id="2229" w:author="Ngoc Le Van Truong" w:date="2023-04-28T10:26:00Z">
              <w:tcPr>
                <w:tcW w:w="4112" w:type="dxa"/>
              </w:tcPr>
            </w:tcPrChange>
          </w:tcPr>
          <w:p w14:paraId="47D2E8B2" w14:textId="6C057381" w:rsidR="00F100A7" w:rsidRPr="000C03FA" w:rsidDel="00CE1BA9" w:rsidRDefault="00F100A7" w:rsidP="00F100A7">
            <w:pPr>
              <w:spacing w:before="60"/>
              <w:jc w:val="both"/>
              <w:rPr>
                <w:del w:id="2230" w:author="Ngoc Le Van Truong" w:date="2023-04-28T11:52:00Z"/>
                <w:rFonts w:ascii="Times New Roman" w:hAnsi="Times New Roman"/>
                <w:color w:val="111111"/>
                <w:sz w:val="26"/>
                <w:szCs w:val="26"/>
              </w:rPr>
            </w:pPr>
            <w:del w:id="2231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 xml:space="preserve">Số lượng vali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dụng cụ cấp cứu trang bị trên xe ô tô cứu thương cho 01 kíp cấp cứu ngoại viện có đủ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lang w:val="vi-VN"/>
                </w:rPr>
                <w:delText xml:space="preserve">Danh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mục dụng cụ cấp cứu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lang w:val="vi-VN"/>
                </w:rPr>
                <w:delText xml:space="preserve">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theo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>Quyết định số 3385/QĐ-BYT ngày 18/9 /2012)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</w:delText>
              </w:r>
              <w:r w:rsidRPr="00704B19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rPrChange w:id="2232" w:author="admin" w:date="2023-04-27T21:49:00Z">
                    <w:rPr>
                      <w:rFonts w:ascii="Times New Roman" w:hAnsi="Times New Roman"/>
                      <w:color w:val="111111"/>
                      <w:sz w:val="26"/>
                      <w:szCs w:val="26"/>
                    </w:rPr>
                  </w:rPrChange>
                </w:rPr>
                <w:delText>(</w:delText>
              </w:r>
            </w:del>
            <w:ins w:id="2233" w:author="admin" w:date="2023-04-27T21:49:00Z">
              <w:del w:id="2234" w:author="Ngoc Le Van Truong" w:date="2023-04-28T10:29:00Z">
                <w:r w:rsidRPr="00704B19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  <w:rPrChange w:id="2235" w:author="admin" w:date="2023-04-27T21:49:00Z">
                      <w:rPr>
                        <w:rFonts w:ascii="Times New Roman" w:hAnsi="Times New Roman"/>
                        <w:color w:val="111111"/>
                        <w:sz w:val="26"/>
                        <w:szCs w:val="26"/>
                      </w:rPr>
                    </w:rPrChange>
                  </w:rPr>
                  <w:delText xml:space="preserve">mỗi Vali dụng cụ cấp cứu </w:delText>
                </w:r>
              </w:del>
            </w:ins>
            <w:ins w:id="2236" w:author="admin" w:date="2023-04-27T22:28:00Z">
              <w:del w:id="2237" w:author="Ngoc Le Van Truong" w:date="2023-04-28T10:29:00Z"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>thực hiện theo</w:delText>
                </w:r>
              </w:del>
            </w:ins>
            <w:ins w:id="2238" w:author="admin" w:date="2023-04-27T21:49:00Z">
              <w:del w:id="2239" w:author="Ngoc Le Van Truong" w:date="2023-04-28T10:29:00Z">
                <w:r w:rsidRPr="00704B19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  <w:rPrChange w:id="2240" w:author="admin" w:date="2023-04-27T21:49:00Z">
                      <w:rPr>
                        <w:rFonts w:ascii="Times New Roman" w:hAnsi="Times New Roman"/>
                        <w:color w:val="111111"/>
                        <w:sz w:val="26"/>
                        <w:szCs w:val="26"/>
                      </w:rPr>
                    </w:rPrChange>
                  </w:rPr>
                  <w:delText xml:space="preserve"> </w:delText>
                </w:r>
              </w:del>
            </w:ins>
            <w:del w:id="2241" w:author="Ngoc Le Van Truong" w:date="2023-04-28T10:29:00Z">
              <w:r w:rsidRPr="00704B19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rPrChange w:id="2242" w:author="admin" w:date="2023-04-27T21:49:00Z">
                    <w:rPr>
                      <w:rFonts w:ascii="Times New Roman" w:hAnsi="Times New Roman"/>
                      <w:color w:val="111111"/>
                      <w:sz w:val="26"/>
                      <w:szCs w:val="26"/>
                    </w:rPr>
                  </w:rPrChange>
                </w:rPr>
                <w:delText xml:space="preserve">thực hiện theo bảng kiểm trong </w:delText>
              </w:r>
              <w:r w:rsidRPr="00704B19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Phụ lục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 xml:space="preserve"> số 03)</w:delText>
              </w:r>
            </w:del>
          </w:p>
        </w:tc>
        <w:tc>
          <w:tcPr>
            <w:tcW w:w="958" w:type="dxa"/>
            <w:tcPrChange w:id="2243" w:author="Ngoc Le Van Truong" w:date="2023-04-28T10:26:00Z">
              <w:tcPr>
                <w:tcW w:w="1170" w:type="dxa"/>
              </w:tcPr>
            </w:tcPrChange>
          </w:tcPr>
          <w:p w14:paraId="0135C7EA" w14:textId="282D1A6B" w:rsidR="00F100A7" w:rsidRPr="000C03FA" w:rsidDel="00CE1BA9" w:rsidRDefault="00F100A7" w:rsidP="00F100A7">
            <w:pPr>
              <w:spacing w:before="60"/>
              <w:jc w:val="both"/>
              <w:rPr>
                <w:del w:id="2244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245" w:author="Ngoc Le Van Truong" w:date="2023-04-28T10:26:00Z">
              <w:tcPr>
                <w:tcW w:w="1260" w:type="dxa"/>
              </w:tcPr>
            </w:tcPrChange>
          </w:tcPr>
          <w:p w14:paraId="074307EB" w14:textId="655B4CC4" w:rsidR="00F100A7" w:rsidRPr="000C03FA" w:rsidDel="00CE1BA9" w:rsidRDefault="00F100A7" w:rsidP="00F100A7">
            <w:pPr>
              <w:spacing w:before="60"/>
              <w:jc w:val="both"/>
              <w:rPr>
                <w:del w:id="2246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247" w:author="Ngoc Le Van Truong" w:date="2023-04-28T10:26:00Z">
              <w:tcPr>
                <w:tcW w:w="990" w:type="dxa"/>
              </w:tcPr>
            </w:tcPrChange>
          </w:tcPr>
          <w:p w14:paraId="319386C8" w14:textId="7A9CE97F" w:rsidR="00F100A7" w:rsidRPr="000C03FA" w:rsidDel="00CE1BA9" w:rsidRDefault="00F100A7" w:rsidP="00F100A7">
            <w:pPr>
              <w:spacing w:before="60"/>
              <w:jc w:val="both"/>
              <w:rPr>
                <w:del w:id="2248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249" w:author="Ngoc Le Van Truong" w:date="2023-04-28T10:26:00Z">
              <w:tcPr>
                <w:tcW w:w="1176" w:type="dxa"/>
              </w:tcPr>
            </w:tcPrChange>
          </w:tcPr>
          <w:p w14:paraId="03A685C8" w14:textId="70B6955C" w:rsidR="00F100A7" w:rsidRPr="000C03FA" w:rsidDel="00CE1BA9" w:rsidRDefault="00F100A7" w:rsidP="00F100A7">
            <w:pPr>
              <w:spacing w:before="60"/>
              <w:jc w:val="both"/>
              <w:rPr>
                <w:del w:id="2250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  <w:tr w:rsidR="00F100A7" w:rsidRPr="000C03FA" w:rsidDel="00CE1BA9" w14:paraId="63D0A3CA" w14:textId="3FAE1C34" w:rsidTr="00FD1CB8">
        <w:trPr>
          <w:del w:id="2251" w:author="Ngoc Le Van Truong" w:date="2023-04-28T11:52:00Z"/>
        </w:trPr>
        <w:tc>
          <w:tcPr>
            <w:tcW w:w="742" w:type="dxa"/>
            <w:tcPrChange w:id="2252" w:author="Ngoc Le Van Truong" w:date="2023-04-28T10:26:00Z">
              <w:tcPr>
                <w:tcW w:w="743" w:type="dxa"/>
              </w:tcPr>
            </w:tcPrChange>
          </w:tcPr>
          <w:p w14:paraId="3155FE98" w14:textId="6223641D" w:rsidR="00F100A7" w:rsidRPr="000C03FA" w:rsidDel="00CE1BA9" w:rsidRDefault="00F100A7" w:rsidP="00F100A7">
            <w:pPr>
              <w:numPr>
                <w:ilvl w:val="0"/>
                <w:numId w:val="21"/>
              </w:numPr>
              <w:spacing w:before="60"/>
              <w:jc w:val="both"/>
              <w:rPr>
                <w:del w:id="2253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4505" w:type="dxa"/>
            <w:tcPrChange w:id="2254" w:author="Ngoc Le Van Truong" w:date="2023-04-28T10:26:00Z">
              <w:tcPr>
                <w:tcW w:w="4112" w:type="dxa"/>
              </w:tcPr>
            </w:tcPrChange>
          </w:tcPr>
          <w:p w14:paraId="4B14D23A" w14:textId="124D1E86" w:rsidR="00F100A7" w:rsidRPr="000C03FA" w:rsidDel="00CE1BA9" w:rsidRDefault="00F100A7" w:rsidP="00F100A7">
            <w:pPr>
              <w:spacing w:before="60"/>
              <w:jc w:val="both"/>
              <w:rPr>
                <w:del w:id="2255" w:author="Ngoc Le Van Truong" w:date="2023-04-28T11:52:00Z"/>
                <w:rFonts w:ascii="Times New Roman" w:hAnsi="Times New Roman"/>
                <w:color w:val="111111"/>
                <w:sz w:val="26"/>
                <w:szCs w:val="26"/>
              </w:rPr>
            </w:pPr>
            <w:del w:id="2256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 xml:space="preserve">Số lượng vali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thuốc cấp cứu trang bị trên xe ô tô cứu thương cho 01 kíp cấp cứu ngoại viện có đủ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lang w:val="vi-VN"/>
                </w:rPr>
                <w:delText xml:space="preserve">Danh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mục thuốc cấp cứu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  <w:lang w:val="vi-VN"/>
                </w:rPr>
                <w:delText xml:space="preserve">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theo 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>Quyết định số 3385/QĐ-BYT ngày 18/9 /2012)</w:delText>
              </w:r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 (</w:delText>
              </w:r>
            </w:del>
            <w:ins w:id="2257" w:author="admin" w:date="2023-04-27T21:49:00Z">
              <w:del w:id="2258" w:author="Ngoc Le Van Truong" w:date="2023-04-28T10:29:00Z">
                <w:r w:rsidRPr="009A7CF2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 xml:space="preserve">mỗi Vali dụng cụ cấp cứu </w:delText>
                </w:r>
              </w:del>
            </w:ins>
            <w:ins w:id="2259" w:author="admin" w:date="2023-04-27T22:28:00Z">
              <w:del w:id="2260" w:author="Ngoc Le Van Truong" w:date="2023-04-28T10:29:00Z"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>thực hiện theo</w:delText>
                </w:r>
              </w:del>
            </w:ins>
            <w:ins w:id="2261" w:author="admin" w:date="2023-04-27T21:49:00Z">
              <w:del w:id="2262" w:author="Ngoc Le Van Truong" w:date="2023-04-28T10:29:00Z">
                <w:r w:rsidRPr="009A7CF2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 xml:space="preserve"> bảng kiểm trong Phụ lục</w:delText>
                </w:r>
                <w:r w:rsidRPr="000C03FA"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 xml:space="preserve"> số </w:delText>
                </w:r>
              </w:del>
            </w:ins>
            <w:del w:id="2263" w:author="Ngoc Le Van Truong" w:date="2023-04-28T10:29:00Z">
              <w:r w:rsidRPr="000C03FA" w:rsidDel="00CA2C88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 xml:space="preserve">thực hiện theo bảng kiểm trong </w:delText>
              </w:r>
              <w:r w:rsidRPr="000C03FA" w:rsidDel="00CA2C88">
                <w:rPr>
                  <w:rFonts w:ascii="Times New Roman" w:hAnsi="Times New Roman"/>
                  <w:b/>
                  <w:color w:val="111111"/>
                  <w:sz w:val="26"/>
                  <w:szCs w:val="26"/>
                </w:rPr>
                <w:delText>Phụ lục số 04)</w:delText>
              </w:r>
            </w:del>
            <w:ins w:id="2264" w:author="admin" w:date="2023-04-27T21:50:00Z">
              <w:del w:id="2265" w:author="Ngoc Le Van Truong" w:date="2023-04-28T10:29:00Z">
                <w:r w:rsidDel="00CA2C88">
                  <w:rPr>
                    <w:rFonts w:ascii="Times New Roman" w:hAnsi="Times New Roman"/>
                    <w:b/>
                    <w:color w:val="111111"/>
                    <w:sz w:val="26"/>
                    <w:szCs w:val="26"/>
                  </w:rPr>
                  <w:delText>.</w:delText>
                </w:r>
              </w:del>
            </w:ins>
          </w:p>
        </w:tc>
        <w:tc>
          <w:tcPr>
            <w:tcW w:w="958" w:type="dxa"/>
            <w:tcPrChange w:id="2266" w:author="Ngoc Le Van Truong" w:date="2023-04-28T10:26:00Z">
              <w:tcPr>
                <w:tcW w:w="1170" w:type="dxa"/>
              </w:tcPr>
            </w:tcPrChange>
          </w:tcPr>
          <w:p w14:paraId="78D1E012" w14:textId="3398BC8B" w:rsidR="00F100A7" w:rsidRPr="000C03FA" w:rsidDel="00CE1BA9" w:rsidRDefault="00F100A7" w:rsidP="00F100A7">
            <w:pPr>
              <w:spacing w:before="60"/>
              <w:jc w:val="both"/>
              <w:rPr>
                <w:del w:id="2267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089" w:type="dxa"/>
            <w:tcPrChange w:id="2268" w:author="Ngoc Le Van Truong" w:date="2023-04-28T10:26:00Z">
              <w:tcPr>
                <w:tcW w:w="1260" w:type="dxa"/>
              </w:tcPr>
            </w:tcPrChange>
          </w:tcPr>
          <w:p w14:paraId="268E0D0C" w14:textId="0585ED60" w:rsidR="00F100A7" w:rsidRPr="000C03FA" w:rsidDel="00CE1BA9" w:rsidRDefault="00F100A7" w:rsidP="00F100A7">
            <w:pPr>
              <w:spacing w:before="60"/>
              <w:jc w:val="both"/>
              <w:rPr>
                <w:del w:id="2269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986" w:type="dxa"/>
            <w:tcPrChange w:id="2270" w:author="Ngoc Le Van Truong" w:date="2023-04-28T10:26:00Z">
              <w:tcPr>
                <w:tcW w:w="990" w:type="dxa"/>
              </w:tcPr>
            </w:tcPrChange>
          </w:tcPr>
          <w:p w14:paraId="32975E9A" w14:textId="7DF03D49" w:rsidR="00F100A7" w:rsidRPr="000C03FA" w:rsidDel="00CE1BA9" w:rsidRDefault="00F100A7" w:rsidP="00F100A7">
            <w:pPr>
              <w:spacing w:before="60"/>
              <w:jc w:val="both"/>
              <w:rPr>
                <w:del w:id="2271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  <w:tc>
          <w:tcPr>
            <w:tcW w:w="1171" w:type="dxa"/>
            <w:tcPrChange w:id="2272" w:author="Ngoc Le Van Truong" w:date="2023-04-28T10:26:00Z">
              <w:tcPr>
                <w:tcW w:w="1176" w:type="dxa"/>
              </w:tcPr>
            </w:tcPrChange>
          </w:tcPr>
          <w:p w14:paraId="7414FA3B" w14:textId="046C0951" w:rsidR="00F100A7" w:rsidRPr="000C03FA" w:rsidDel="00CE1BA9" w:rsidRDefault="00F100A7" w:rsidP="00F100A7">
            <w:pPr>
              <w:spacing w:before="60"/>
              <w:jc w:val="both"/>
              <w:rPr>
                <w:del w:id="2273" w:author="Ngoc Le Van Truong" w:date="2023-04-28T11:52:00Z"/>
                <w:rFonts w:ascii="Times New Roman" w:hAnsi="Times New Roman"/>
                <w:bCs/>
                <w:color w:val="111111"/>
                <w:sz w:val="26"/>
                <w:szCs w:val="26"/>
              </w:rPr>
            </w:pPr>
          </w:p>
        </w:tc>
      </w:tr>
    </w:tbl>
    <w:p w14:paraId="46167B25" w14:textId="05CF972D" w:rsidR="008E6AA9" w:rsidRPr="000C03FA" w:rsidDel="00704B19" w:rsidRDefault="008E6AA9" w:rsidP="00A3388B">
      <w:pPr>
        <w:spacing w:before="60"/>
        <w:jc w:val="both"/>
        <w:rPr>
          <w:del w:id="2274" w:author="admin" w:date="2023-04-27T21:51:00Z"/>
          <w:rFonts w:ascii="Times New Roman" w:hAnsi="Times New Roman"/>
          <w:color w:val="111111"/>
          <w:sz w:val="26"/>
          <w:szCs w:val="26"/>
          <w:lang w:val="vi-VN"/>
        </w:rPr>
      </w:pPr>
    </w:p>
    <w:p w14:paraId="43E8F440" w14:textId="076D8597" w:rsidR="00052830" w:rsidRPr="000C03FA" w:rsidRDefault="00052830" w:rsidP="00A3388B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>V</w:t>
      </w:r>
      <w:r w:rsidR="001B7BA8" w:rsidRPr="000C03FA">
        <w:rPr>
          <w:rFonts w:ascii="Times New Roman" w:hAnsi="Times New Roman"/>
          <w:b/>
          <w:bCs/>
          <w:color w:val="111111"/>
          <w:sz w:val="26"/>
          <w:szCs w:val="26"/>
        </w:rPr>
        <w:t>I</w:t>
      </w:r>
      <w:r w:rsidRPr="000C03FA">
        <w:rPr>
          <w:rFonts w:ascii="Times New Roman" w:hAnsi="Times New Roman"/>
          <w:b/>
          <w:bCs/>
          <w:color w:val="111111"/>
          <w:sz w:val="26"/>
          <w:szCs w:val="26"/>
        </w:rPr>
        <w:t>. CƠ</w:t>
      </w:r>
      <w:r w:rsidRPr="000C03FA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 xml:space="preserve"> CHẾ TÀI CHÍNH</w:t>
      </w:r>
    </w:p>
    <w:p w14:paraId="327B5942" w14:textId="33212224" w:rsidR="009117AE" w:rsidRPr="000C03FA" w:rsidRDefault="009117AE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Trung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tâm cấp cứu 115 có thực hiện KCB </w:t>
      </w:r>
      <w:r w:rsidR="00236680" w:rsidRPr="000C03FA">
        <w:rPr>
          <w:rFonts w:ascii="Times New Roman" w:hAnsi="Times New Roman"/>
          <w:color w:val="111111"/>
          <w:sz w:val="26"/>
          <w:szCs w:val="26"/>
        </w:rPr>
        <w:t>BHYT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khi cấp cứu ngoại viện: </w:t>
      </w:r>
    </w:p>
    <w:p w14:paraId="5C8EDEC1" w14:textId="494E2DDE" w:rsidR="009117AE" w:rsidRPr="000C03FA" w:rsidRDefault="009117AE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</w:t>
      </w:r>
    </w:p>
    <w:p w14:paraId="5742758A" w14:textId="710C72BB" w:rsidR="009117AE" w:rsidRPr="000C03FA" w:rsidRDefault="009117AE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Không</w:t>
      </w:r>
    </w:p>
    <w:p w14:paraId="059A5803" w14:textId="1EF92FEC" w:rsidR="009117AE" w:rsidRPr="000C03FA" w:rsidRDefault="009117AE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Khác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(ghi cụ thể)………..</w:t>
      </w:r>
    </w:p>
    <w:p w14:paraId="5AEF214D" w14:textId="0A54A4CF" w:rsidR="00052830" w:rsidRPr="000C03FA" w:rsidDel="00F100A7" w:rsidRDefault="00052830" w:rsidP="007F3A4F">
      <w:pPr>
        <w:numPr>
          <w:ilvl w:val="0"/>
          <w:numId w:val="21"/>
        </w:numPr>
        <w:spacing w:before="60"/>
        <w:jc w:val="both"/>
        <w:rPr>
          <w:del w:id="2275" w:author="Ngoc Le Van Truong" w:date="2023-04-28T10:30:00Z"/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 xml:space="preserve">Nguồn kinh phí </w:t>
      </w:r>
      <w:r w:rsidR="00B07D91" w:rsidRPr="000C03FA">
        <w:rPr>
          <w:rFonts w:ascii="Times New Roman" w:hAnsi="Times New Roman"/>
          <w:sz w:val="26"/>
          <w:szCs w:val="26"/>
        </w:rPr>
        <w:t>của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 Trung tâm cấp cứu 115 </w:t>
      </w:r>
      <w:ins w:id="2276" w:author="Ngoc Le Van Truong" w:date="2023-04-28T10:30:00Z">
        <w:r w:rsidR="00F100A7">
          <w:rPr>
            <w:rFonts w:ascii="Times New Roman" w:hAnsi="Times New Roman"/>
            <w:color w:val="111111"/>
            <w:sz w:val="26"/>
            <w:szCs w:val="26"/>
          </w:rPr>
          <w:t>(</w:t>
        </w:r>
      </w:ins>
    </w:p>
    <w:p w14:paraId="32683DB7" w14:textId="359DB77E" w:rsidR="00704B19" w:rsidRPr="00F100A7" w:rsidRDefault="00B07D91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  <w:rPrChange w:id="2277" w:author="Ngoc Le Van Truong" w:date="2023-04-28T10:30:00Z">
            <w:rPr>
              <w:lang w:val="vi-VN"/>
            </w:rPr>
          </w:rPrChange>
        </w:rPr>
        <w:pPrChange w:id="2278" w:author="Ngoc Le Van Truong" w:date="2023-04-28T10:30:00Z">
          <w:pPr>
            <w:pStyle w:val="ListParagraph"/>
            <w:numPr>
              <w:numId w:val="15"/>
            </w:numPr>
            <w:spacing w:before="60"/>
            <w:ind w:left="360" w:hanging="360"/>
            <w:contextualSpacing w:val="0"/>
            <w:jc w:val="both"/>
          </w:pPr>
        </w:pPrChange>
      </w:pPr>
      <w:del w:id="2279" w:author="Ngoc Le Van Truong" w:date="2023-04-28T10:30:00Z">
        <w:r w:rsidRPr="00F100A7" w:rsidDel="00F100A7">
          <w:rPr>
            <w:rFonts w:ascii="Times New Roman" w:hAnsi="Times New Roman"/>
            <w:color w:val="111111"/>
            <w:sz w:val="26"/>
            <w:szCs w:val="26"/>
            <w:lang w:val="vi-VN"/>
            <w:rPrChange w:id="2280" w:author="Ngoc Le Van Truong" w:date="2023-04-28T10:30:00Z">
              <w:rPr>
                <w:lang w:val="vi-VN"/>
              </w:rPr>
            </w:rPrChange>
          </w:rPr>
          <w:delText xml:space="preserve">Giai </w:delText>
        </w:r>
        <w:r w:rsidRPr="00F100A7" w:rsidDel="00F100A7">
          <w:rPr>
            <w:rFonts w:ascii="Times New Roman" w:hAnsi="Times New Roman" w:hint="eastAsia"/>
            <w:color w:val="111111"/>
            <w:sz w:val="26"/>
            <w:szCs w:val="26"/>
            <w:lang w:val="vi-VN"/>
            <w:rPrChange w:id="2281" w:author="Ngoc Le Van Truong" w:date="2023-04-28T10:30:00Z">
              <w:rPr>
                <w:rFonts w:hint="eastAsia"/>
                <w:lang w:val="vi-VN"/>
              </w:rPr>
            </w:rPrChange>
          </w:rPr>
          <w:delText>đ</w:delText>
        </w:r>
        <w:r w:rsidRPr="00F100A7" w:rsidDel="00F100A7">
          <w:rPr>
            <w:rFonts w:ascii="Times New Roman" w:hAnsi="Times New Roman"/>
            <w:color w:val="111111"/>
            <w:sz w:val="26"/>
            <w:szCs w:val="26"/>
            <w:lang w:val="vi-VN"/>
            <w:rPrChange w:id="2282" w:author="Ngoc Le Van Truong" w:date="2023-04-28T10:30:00Z">
              <w:rPr>
                <w:lang w:val="vi-VN"/>
              </w:rPr>
            </w:rPrChange>
          </w:rPr>
          <w:delText>oạn tr</w:delText>
        </w:r>
        <w:r w:rsidRPr="00F100A7" w:rsidDel="00F100A7">
          <w:rPr>
            <w:rFonts w:ascii="Times New Roman" w:hAnsi="Times New Roman" w:hint="eastAsia"/>
            <w:color w:val="111111"/>
            <w:sz w:val="26"/>
            <w:szCs w:val="26"/>
            <w:lang w:val="vi-VN"/>
            <w:rPrChange w:id="2283" w:author="Ngoc Le Van Truong" w:date="2023-04-28T10:30:00Z">
              <w:rPr>
                <w:rFonts w:hint="eastAsia"/>
                <w:lang w:val="vi-VN"/>
              </w:rPr>
            </w:rPrChange>
          </w:rPr>
          <w:delText>ư</w:delText>
        </w:r>
        <w:r w:rsidRPr="00F100A7" w:rsidDel="00F100A7">
          <w:rPr>
            <w:rFonts w:ascii="Times New Roman" w:hAnsi="Times New Roman"/>
            <w:color w:val="111111"/>
            <w:sz w:val="26"/>
            <w:szCs w:val="26"/>
            <w:lang w:val="vi-VN"/>
            <w:rPrChange w:id="2284" w:author="Ngoc Le Van Truong" w:date="2023-04-28T10:30:00Z">
              <w:rPr>
                <w:lang w:val="vi-VN"/>
              </w:rPr>
            </w:rPrChange>
          </w:rPr>
          <w:delText>ớc n</w:delText>
        </w:r>
        <w:r w:rsidRPr="00F100A7" w:rsidDel="00F100A7">
          <w:rPr>
            <w:rFonts w:ascii="Times New Roman" w:hAnsi="Times New Roman" w:hint="eastAsia"/>
            <w:color w:val="111111"/>
            <w:sz w:val="26"/>
            <w:szCs w:val="26"/>
            <w:lang w:val="vi-VN"/>
            <w:rPrChange w:id="2285" w:author="Ngoc Le Van Truong" w:date="2023-04-28T10:30:00Z">
              <w:rPr>
                <w:rFonts w:hint="eastAsia"/>
                <w:lang w:val="vi-VN"/>
              </w:rPr>
            </w:rPrChange>
          </w:rPr>
          <w:delText>ă</w:delText>
        </w:r>
        <w:r w:rsidRPr="00F100A7" w:rsidDel="00F100A7">
          <w:rPr>
            <w:rFonts w:ascii="Times New Roman" w:hAnsi="Times New Roman"/>
            <w:color w:val="111111"/>
            <w:sz w:val="26"/>
            <w:szCs w:val="26"/>
            <w:lang w:val="vi-VN"/>
            <w:rPrChange w:id="2286" w:author="Ngoc Le Van Truong" w:date="2023-04-28T10:30:00Z">
              <w:rPr>
                <w:lang w:val="vi-VN"/>
              </w:rPr>
            </w:rPrChange>
          </w:rPr>
          <w:delText>m 2022 (</w:delText>
        </w:r>
      </w:del>
      <w:r w:rsidRPr="00F100A7">
        <w:rPr>
          <w:rFonts w:ascii="Times New Roman" w:hAnsi="Times New Roman"/>
          <w:color w:val="111111"/>
          <w:sz w:val="26"/>
          <w:szCs w:val="26"/>
          <w:lang w:val="vi-VN"/>
          <w:rPrChange w:id="2287" w:author="Ngoc Le Van Truong" w:date="2023-04-28T10:30:00Z">
            <w:rPr>
              <w:lang w:val="vi-VN"/>
            </w:rPr>
          </w:rPrChange>
        </w:rPr>
        <w:t>câu hỏi nhiều lựa chọn trả lời)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PrChange w:id="2288" w:author="admin" w:date="2023-04-27T21:50:00Z">
          <w:tblPr>
            <w:tblStyle w:val="TableGrid"/>
            <w:tblW w:w="0" w:type="auto"/>
            <w:tblInd w:w="85" w:type="dxa"/>
            <w:tblLook w:val="04A0" w:firstRow="1" w:lastRow="0" w:firstColumn="1" w:lastColumn="0" w:noHBand="0" w:noVBand="1"/>
          </w:tblPr>
        </w:tblPrChange>
      </w:tblPr>
      <w:tblGrid>
        <w:gridCol w:w="624"/>
        <w:gridCol w:w="2814"/>
        <w:gridCol w:w="1221"/>
        <w:gridCol w:w="1254"/>
        <w:gridCol w:w="1086"/>
        <w:gridCol w:w="1167"/>
        <w:gridCol w:w="1189"/>
        <w:tblGridChange w:id="2289">
          <w:tblGrid>
            <w:gridCol w:w="534"/>
            <w:gridCol w:w="2814"/>
            <w:gridCol w:w="1221"/>
            <w:gridCol w:w="1254"/>
            <w:gridCol w:w="1086"/>
            <w:gridCol w:w="1167"/>
            <w:gridCol w:w="1189"/>
          </w:tblGrid>
        </w:tblGridChange>
      </w:tblGrid>
      <w:tr w:rsidR="00B07D91" w:rsidRPr="000C03FA" w14:paraId="7916EF89" w14:textId="77777777" w:rsidTr="00704B19">
        <w:tc>
          <w:tcPr>
            <w:tcW w:w="624" w:type="dxa"/>
            <w:tcPrChange w:id="2290" w:author="admin" w:date="2023-04-27T21:50:00Z">
              <w:tcPr>
                <w:tcW w:w="534" w:type="dxa"/>
              </w:tcPr>
            </w:tcPrChange>
          </w:tcPr>
          <w:p w14:paraId="22DD6FF3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TT</w:t>
            </w:r>
          </w:p>
        </w:tc>
        <w:tc>
          <w:tcPr>
            <w:tcW w:w="2814" w:type="dxa"/>
            <w:tcPrChange w:id="2291" w:author="admin" w:date="2023-04-27T21:50:00Z">
              <w:tcPr>
                <w:tcW w:w="2814" w:type="dxa"/>
              </w:tcPr>
            </w:tcPrChange>
          </w:tcPr>
          <w:p w14:paraId="241C831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1" w:type="dxa"/>
            <w:tcPrChange w:id="2292" w:author="admin" w:date="2023-04-27T21:50:00Z">
              <w:tcPr>
                <w:tcW w:w="1221" w:type="dxa"/>
              </w:tcPr>
            </w:tcPrChange>
          </w:tcPr>
          <w:p w14:paraId="74DEAE19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N</w:t>
            </w:r>
            <w:r w:rsidRPr="000C03FA">
              <w:rPr>
                <w:rFonts w:ascii="Times New Roman" w:hAnsi="Times New Roman"/>
                <w:sz w:val="26"/>
                <w:szCs w:val="26"/>
              </w:rPr>
              <w:t>gân sách nhà nước</w:t>
            </w:r>
          </w:p>
        </w:tc>
        <w:tc>
          <w:tcPr>
            <w:tcW w:w="1254" w:type="dxa"/>
            <w:tcPrChange w:id="2293" w:author="admin" w:date="2023-04-27T21:50:00Z">
              <w:tcPr>
                <w:tcW w:w="1254" w:type="dxa"/>
              </w:tcPr>
            </w:tcPrChange>
          </w:tcPr>
          <w:p w14:paraId="1DC9E8A0" w14:textId="73EE7D48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Nguồn thu BHYT</w:t>
            </w:r>
          </w:p>
        </w:tc>
        <w:tc>
          <w:tcPr>
            <w:tcW w:w="1086" w:type="dxa"/>
            <w:tcPrChange w:id="2294" w:author="admin" w:date="2023-04-27T21:50:00Z">
              <w:tcPr>
                <w:tcW w:w="1086" w:type="dxa"/>
              </w:tcPr>
            </w:tcPrChange>
          </w:tcPr>
          <w:p w14:paraId="002165F1" w14:textId="5AFB449F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Thu phí </w:t>
            </w:r>
          </w:p>
        </w:tc>
        <w:tc>
          <w:tcPr>
            <w:tcW w:w="1167" w:type="dxa"/>
            <w:tcPrChange w:id="2295" w:author="admin" w:date="2023-04-27T21:50:00Z">
              <w:tcPr>
                <w:tcW w:w="1167" w:type="dxa"/>
              </w:tcPr>
            </w:tcPrChange>
          </w:tcPr>
          <w:p w14:paraId="65EDF932" w14:textId="694B12E9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Tài trợ, hỗ trợ</w:t>
            </w:r>
          </w:p>
        </w:tc>
        <w:tc>
          <w:tcPr>
            <w:tcW w:w="1189" w:type="dxa"/>
            <w:tcPrChange w:id="2296" w:author="admin" w:date="2023-04-27T21:50:00Z">
              <w:tcPr>
                <w:tcW w:w="1189" w:type="dxa"/>
              </w:tcPr>
            </w:tcPrChange>
          </w:tcPr>
          <w:p w14:paraId="757DE068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Khác (ghi cụ thể)</w:t>
            </w:r>
          </w:p>
        </w:tc>
      </w:tr>
      <w:tr w:rsidR="00B07D91" w:rsidRPr="000C03FA" w14:paraId="4B92E21F" w14:textId="77777777" w:rsidTr="00704B19">
        <w:tc>
          <w:tcPr>
            <w:tcW w:w="624" w:type="dxa"/>
            <w:tcPrChange w:id="2297" w:author="admin" w:date="2023-04-27T21:50:00Z">
              <w:tcPr>
                <w:tcW w:w="534" w:type="dxa"/>
              </w:tcPr>
            </w:tcPrChange>
          </w:tcPr>
          <w:p w14:paraId="7FF06169" w14:textId="77777777" w:rsidR="00B07D91" w:rsidRPr="000C03FA" w:rsidRDefault="00B07D91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298" w:author="admin" w:date="2023-04-27T21:50:00Z">
              <w:tcPr>
                <w:tcW w:w="2814" w:type="dxa"/>
              </w:tcPr>
            </w:tcPrChange>
          </w:tcPr>
          <w:p w14:paraId="43D60915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Cơ sở hạ tầng (nhà cửa)</w:t>
            </w:r>
          </w:p>
        </w:tc>
        <w:tc>
          <w:tcPr>
            <w:tcW w:w="1221" w:type="dxa"/>
            <w:tcPrChange w:id="2299" w:author="admin" w:date="2023-04-27T21:50:00Z">
              <w:tcPr>
                <w:tcW w:w="1221" w:type="dxa"/>
              </w:tcPr>
            </w:tcPrChange>
          </w:tcPr>
          <w:p w14:paraId="052741E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00" w:author="admin" w:date="2023-04-27T21:50:00Z">
              <w:tcPr>
                <w:tcW w:w="1254" w:type="dxa"/>
              </w:tcPr>
            </w:tcPrChange>
          </w:tcPr>
          <w:p w14:paraId="4E18C5AA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01" w:author="admin" w:date="2023-04-27T21:50:00Z">
              <w:tcPr>
                <w:tcW w:w="1086" w:type="dxa"/>
              </w:tcPr>
            </w:tcPrChange>
          </w:tcPr>
          <w:p w14:paraId="55883003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02" w:author="admin" w:date="2023-04-27T21:50:00Z">
              <w:tcPr>
                <w:tcW w:w="1167" w:type="dxa"/>
              </w:tcPr>
            </w:tcPrChange>
          </w:tcPr>
          <w:p w14:paraId="2763D6D0" w14:textId="1C50743E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03" w:author="admin" w:date="2023-04-27T21:50:00Z">
              <w:tcPr>
                <w:tcW w:w="1189" w:type="dxa"/>
              </w:tcPr>
            </w:tcPrChange>
          </w:tcPr>
          <w:p w14:paraId="3C34AB0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7D91" w:rsidRPr="000C03FA" w14:paraId="50907450" w14:textId="77777777" w:rsidTr="00704B19">
        <w:tc>
          <w:tcPr>
            <w:tcW w:w="624" w:type="dxa"/>
            <w:tcPrChange w:id="2304" w:author="admin" w:date="2023-04-27T21:50:00Z">
              <w:tcPr>
                <w:tcW w:w="534" w:type="dxa"/>
              </w:tcPr>
            </w:tcPrChange>
          </w:tcPr>
          <w:p w14:paraId="5CF99547" w14:textId="77777777" w:rsidR="00B07D91" w:rsidRPr="000C03FA" w:rsidRDefault="00B07D91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05" w:author="admin" w:date="2023-04-27T21:50:00Z">
              <w:tcPr>
                <w:tcW w:w="2814" w:type="dxa"/>
              </w:tcPr>
            </w:tcPrChange>
          </w:tcPr>
          <w:p w14:paraId="6DE0B2B6" w14:textId="48716077" w:rsidR="00B07D91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Xe ô tô cứu thương</w:t>
            </w:r>
          </w:p>
        </w:tc>
        <w:tc>
          <w:tcPr>
            <w:tcW w:w="1221" w:type="dxa"/>
            <w:tcPrChange w:id="2306" w:author="admin" w:date="2023-04-27T21:50:00Z">
              <w:tcPr>
                <w:tcW w:w="1221" w:type="dxa"/>
              </w:tcPr>
            </w:tcPrChange>
          </w:tcPr>
          <w:p w14:paraId="6034DBD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07" w:author="admin" w:date="2023-04-27T21:50:00Z">
              <w:tcPr>
                <w:tcW w:w="1254" w:type="dxa"/>
              </w:tcPr>
            </w:tcPrChange>
          </w:tcPr>
          <w:p w14:paraId="66E38EEA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08" w:author="admin" w:date="2023-04-27T21:50:00Z">
              <w:tcPr>
                <w:tcW w:w="1086" w:type="dxa"/>
              </w:tcPr>
            </w:tcPrChange>
          </w:tcPr>
          <w:p w14:paraId="6C687F98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09" w:author="admin" w:date="2023-04-27T21:50:00Z">
              <w:tcPr>
                <w:tcW w:w="1167" w:type="dxa"/>
              </w:tcPr>
            </w:tcPrChange>
          </w:tcPr>
          <w:p w14:paraId="42EE9AD9" w14:textId="64A6C1DF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10" w:author="admin" w:date="2023-04-27T21:50:00Z">
              <w:tcPr>
                <w:tcW w:w="1189" w:type="dxa"/>
              </w:tcPr>
            </w:tcPrChange>
          </w:tcPr>
          <w:p w14:paraId="56B749A0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7D91" w:rsidRPr="000C03FA" w14:paraId="11153F9A" w14:textId="77777777" w:rsidTr="00704B19">
        <w:tc>
          <w:tcPr>
            <w:tcW w:w="624" w:type="dxa"/>
            <w:tcPrChange w:id="2311" w:author="admin" w:date="2023-04-27T21:50:00Z">
              <w:tcPr>
                <w:tcW w:w="534" w:type="dxa"/>
              </w:tcPr>
            </w:tcPrChange>
          </w:tcPr>
          <w:p w14:paraId="50CAFE33" w14:textId="77777777" w:rsidR="00B07D91" w:rsidRPr="000C03FA" w:rsidRDefault="00B07D91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12" w:author="admin" w:date="2023-04-27T21:50:00Z">
              <w:tcPr>
                <w:tcW w:w="2814" w:type="dxa"/>
              </w:tcPr>
            </w:tcPrChange>
          </w:tcPr>
          <w:p w14:paraId="1686BBE7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Trang thiết bị</w:t>
            </w:r>
          </w:p>
        </w:tc>
        <w:tc>
          <w:tcPr>
            <w:tcW w:w="1221" w:type="dxa"/>
            <w:tcPrChange w:id="2313" w:author="admin" w:date="2023-04-27T21:50:00Z">
              <w:tcPr>
                <w:tcW w:w="1221" w:type="dxa"/>
              </w:tcPr>
            </w:tcPrChange>
          </w:tcPr>
          <w:p w14:paraId="49E34A6F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14" w:author="admin" w:date="2023-04-27T21:50:00Z">
              <w:tcPr>
                <w:tcW w:w="1254" w:type="dxa"/>
              </w:tcPr>
            </w:tcPrChange>
          </w:tcPr>
          <w:p w14:paraId="2FAB6309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15" w:author="admin" w:date="2023-04-27T21:50:00Z">
              <w:tcPr>
                <w:tcW w:w="1086" w:type="dxa"/>
              </w:tcPr>
            </w:tcPrChange>
          </w:tcPr>
          <w:p w14:paraId="4ADF89B5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16" w:author="admin" w:date="2023-04-27T21:50:00Z">
              <w:tcPr>
                <w:tcW w:w="1167" w:type="dxa"/>
              </w:tcPr>
            </w:tcPrChange>
          </w:tcPr>
          <w:p w14:paraId="5D031A86" w14:textId="7FF3E685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17" w:author="admin" w:date="2023-04-27T21:50:00Z">
              <w:tcPr>
                <w:tcW w:w="1189" w:type="dxa"/>
              </w:tcPr>
            </w:tcPrChange>
          </w:tcPr>
          <w:p w14:paraId="5B1D60BE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2C" w:rsidRPr="000C03FA" w14:paraId="412A2179" w14:textId="77777777" w:rsidTr="00704B19">
        <w:tc>
          <w:tcPr>
            <w:tcW w:w="624" w:type="dxa"/>
            <w:tcPrChange w:id="2318" w:author="admin" w:date="2023-04-27T21:50:00Z">
              <w:tcPr>
                <w:tcW w:w="534" w:type="dxa"/>
              </w:tcPr>
            </w:tcPrChange>
          </w:tcPr>
          <w:p w14:paraId="76D2EAE0" w14:textId="77777777" w:rsidR="00060F2C" w:rsidRPr="000C03FA" w:rsidRDefault="00060F2C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19" w:author="admin" w:date="2023-04-27T21:50:00Z">
              <w:tcPr>
                <w:tcW w:w="2814" w:type="dxa"/>
              </w:tcPr>
            </w:tcPrChange>
          </w:tcPr>
          <w:p w14:paraId="14897AB4" w14:textId="13E7960D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Thuốc</w:t>
            </w:r>
          </w:p>
        </w:tc>
        <w:tc>
          <w:tcPr>
            <w:tcW w:w="1221" w:type="dxa"/>
            <w:tcPrChange w:id="2320" w:author="admin" w:date="2023-04-27T21:50:00Z">
              <w:tcPr>
                <w:tcW w:w="1221" w:type="dxa"/>
              </w:tcPr>
            </w:tcPrChange>
          </w:tcPr>
          <w:p w14:paraId="79351172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21" w:author="admin" w:date="2023-04-27T21:50:00Z">
              <w:tcPr>
                <w:tcW w:w="1254" w:type="dxa"/>
              </w:tcPr>
            </w:tcPrChange>
          </w:tcPr>
          <w:p w14:paraId="03EB3C40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22" w:author="admin" w:date="2023-04-27T21:50:00Z">
              <w:tcPr>
                <w:tcW w:w="1086" w:type="dxa"/>
              </w:tcPr>
            </w:tcPrChange>
          </w:tcPr>
          <w:p w14:paraId="72732436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23" w:author="admin" w:date="2023-04-27T21:50:00Z">
              <w:tcPr>
                <w:tcW w:w="1167" w:type="dxa"/>
              </w:tcPr>
            </w:tcPrChange>
          </w:tcPr>
          <w:p w14:paraId="464117F7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24" w:author="admin" w:date="2023-04-27T21:50:00Z">
              <w:tcPr>
                <w:tcW w:w="1189" w:type="dxa"/>
              </w:tcPr>
            </w:tcPrChange>
          </w:tcPr>
          <w:p w14:paraId="4A412B62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2C" w:rsidRPr="000C03FA" w14:paraId="07218C2F" w14:textId="77777777" w:rsidTr="00704B19">
        <w:tc>
          <w:tcPr>
            <w:tcW w:w="624" w:type="dxa"/>
            <w:tcPrChange w:id="2325" w:author="admin" w:date="2023-04-27T21:50:00Z">
              <w:tcPr>
                <w:tcW w:w="534" w:type="dxa"/>
              </w:tcPr>
            </w:tcPrChange>
          </w:tcPr>
          <w:p w14:paraId="6016CB3F" w14:textId="77777777" w:rsidR="00060F2C" w:rsidRPr="000C03FA" w:rsidRDefault="00060F2C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26" w:author="admin" w:date="2023-04-27T21:50:00Z">
              <w:tcPr>
                <w:tcW w:w="2814" w:type="dxa"/>
              </w:tcPr>
            </w:tcPrChange>
          </w:tcPr>
          <w:p w14:paraId="65802440" w14:textId="3F91958D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Vật tư y tế</w:t>
            </w:r>
          </w:p>
        </w:tc>
        <w:tc>
          <w:tcPr>
            <w:tcW w:w="1221" w:type="dxa"/>
            <w:tcPrChange w:id="2327" w:author="admin" w:date="2023-04-27T21:50:00Z">
              <w:tcPr>
                <w:tcW w:w="1221" w:type="dxa"/>
              </w:tcPr>
            </w:tcPrChange>
          </w:tcPr>
          <w:p w14:paraId="7FFB8875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28" w:author="admin" w:date="2023-04-27T21:50:00Z">
              <w:tcPr>
                <w:tcW w:w="1254" w:type="dxa"/>
              </w:tcPr>
            </w:tcPrChange>
          </w:tcPr>
          <w:p w14:paraId="6FAEEF34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29" w:author="admin" w:date="2023-04-27T21:50:00Z">
              <w:tcPr>
                <w:tcW w:w="1086" w:type="dxa"/>
              </w:tcPr>
            </w:tcPrChange>
          </w:tcPr>
          <w:p w14:paraId="251BA417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30" w:author="admin" w:date="2023-04-27T21:50:00Z">
              <w:tcPr>
                <w:tcW w:w="1167" w:type="dxa"/>
              </w:tcPr>
            </w:tcPrChange>
          </w:tcPr>
          <w:p w14:paraId="3072C61F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31" w:author="admin" w:date="2023-04-27T21:50:00Z">
              <w:tcPr>
                <w:tcW w:w="1189" w:type="dxa"/>
              </w:tcPr>
            </w:tcPrChange>
          </w:tcPr>
          <w:p w14:paraId="3E275CD7" w14:textId="77777777" w:rsidR="00060F2C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7D91" w:rsidRPr="000C03FA" w14:paraId="7DE94FE8" w14:textId="77777777" w:rsidTr="00704B19">
        <w:tc>
          <w:tcPr>
            <w:tcW w:w="624" w:type="dxa"/>
            <w:tcPrChange w:id="2332" w:author="admin" w:date="2023-04-27T21:50:00Z">
              <w:tcPr>
                <w:tcW w:w="534" w:type="dxa"/>
              </w:tcPr>
            </w:tcPrChange>
          </w:tcPr>
          <w:p w14:paraId="7735C3F8" w14:textId="77777777" w:rsidR="00B07D91" w:rsidRPr="000C03FA" w:rsidRDefault="00B07D91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33" w:author="admin" w:date="2023-04-27T21:50:00Z">
              <w:tcPr>
                <w:tcW w:w="2814" w:type="dxa"/>
              </w:tcPr>
            </w:tcPrChange>
          </w:tcPr>
          <w:p w14:paraId="64ABF6CE" w14:textId="757A1A1A" w:rsidR="00B07D91" w:rsidRPr="000C03FA" w:rsidRDefault="00060F2C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Lương</w:t>
            </w:r>
            <w:r w:rsidR="00B07D91" w:rsidRPr="000C03F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21" w:type="dxa"/>
            <w:tcPrChange w:id="2334" w:author="admin" w:date="2023-04-27T21:50:00Z">
              <w:tcPr>
                <w:tcW w:w="1221" w:type="dxa"/>
              </w:tcPr>
            </w:tcPrChange>
          </w:tcPr>
          <w:p w14:paraId="34282476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35" w:author="admin" w:date="2023-04-27T21:50:00Z">
              <w:tcPr>
                <w:tcW w:w="1254" w:type="dxa"/>
              </w:tcPr>
            </w:tcPrChange>
          </w:tcPr>
          <w:p w14:paraId="030BA4BA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36" w:author="admin" w:date="2023-04-27T21:50:00Z">
              <w:tcPr>
                <w:tcW w:w="1086" w:type="dxa"/>
              </w:tcPr>
            </w:tcPrChange>
          </w:tcPr>
          <w:p w14:paraId="6EE22EE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37" w:author="admin" w:date="2023-04-27T21:50:00Z">
              <w:tcPr>
                <w:tcW w:w="1167" w:type="dxa"/>
              </w:tcPr>
            </w:tcPrChange>
          </w:tcPr>
          <w:p w14:paraId="70BB2F96" w14:textId="7CB2B54C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38" w:author="admin" w:date="2023-04-27T21:50:00Z">
              <w:tcPr>
                <w:tcW w:w="1189" w:type="dxa"/>
              </w:tcPr>
            </w:tcPrChange>
          </w:tcPr>
          <w:p w14:paraId="581D7A4A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117AE" w:rsidRPr="000C03FA" w14:paraId="148A10E3" w14:textId="77777777" w:rsidTr="00704B19">
        <w:tc>
          <w:tcPr>
            <w:tcW w:w="624" w:type="dxa"/>
            <w:tcPrChange w:id="2339" w:author="admin" w:date="2023-04-27T21:50:00Z">
              <w:tcPr>
                <w:tcW w:w="534" w:type="dxa"/>
              </w:tcPr>
            </w:tcPrChange>
          </w:tcPr>
          <w:p w14:paraId="522D244D" w14:textId="77777777" w:rsidR="009117AE" w:rsidRPr="000C03FA" w:rsidRDefault="009117AE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40" w:author="admin" w:date="2023-04-27T21:50:00Z">
              <w:tcPr>
                <w:tcW w:w="2814" w:type="dxa"/>
              </w:tcPr>
            </w:tcPrChange>
          </w:tcPr>
          <w:p w14:paraId="28D67890" w14:textId="635D775C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Dịch vụ kỹ thuật</w:t>
            </w:r>
          </w:p>
        </w:tc>
        <w:tc>
          <w:tcPr>
            <w:tcW w:w="1221" w:type="dxa"/>
            <w:tcPrChange w:id="2341" w:author="admin" w:date="2023-04-27T21:50:00Z">
              <w:tcPr>
                <w:tcW w:w="1221" w:type="dxa"/>
              </w:tcPr>
            </w:tcPrChange>
          </w:tcPr>
          <w:p w14:paraId="46DBF6F1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42" w:author="admin" w:date="2023-04-27T21:50:00Z">
              <w:tcPr>
                <w:tcW w:w="1254" w:type="dxa"/>
              </w:tcPr>
            </w:tcPrChange>
          </w:tcPr>
          <w:p w14:paraId="7F9D5217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43" w:author="admin" w:date="2023-04-27T21:50:00Z">
              <w:tcPr>
                <w:tcW w:w="1086" w:type="dxa"/>
              </w:tcPr>
            </w:tcPrChange>
          </w:tcPr>
          <w:p w14:paraId="516334B1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44" w:author="admin" w:date="2023-04-27T21:50:00Z">
              <w:tcPr>
                <w:tcW w:w="1167" w:type="dxa"/>
              </w:tcPr>
            </w:tcPrChange>
          </w:tcPr>
          <w:p w14:paraId="65E93959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45" w:author="admin" w:date="2023-04-27T21:50:00Z">
              <w:tcPr>
                <w:tcW w:w="1189" w:type="dxa"/>
              </w:tcPr>
            </w:tcPrChange>
          </w:tcPr>
          <w:p w14:paraId="3F49FD60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117AE" w:rsidRPr="000C03FA" w14:paraId="426073D1" w14:textId="77777777" w:rsidTr="00704B19">
        <w:tc>
          <w:tcPr>
            <w:tcW w:w="624" w:type="dxa"/>
            <w:tcPrChange w:id="2346" w:author="admin" w:date="2023-04-27T21:50:00Z">
              <w:tcPr>
                <w:tcW w:w="534" w:type="dxa"/>
              </w:tcPr>
            </w:tcPrChange>
          </w:tcPr>
          <w:p w14:paraId="69113A69" w14:textId="77777777" w:rsidR="009117AE" w:rsidRPr="000C03FA" w:rsidRDefault="009117AE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47" w:author="admin" w:date="2023-04-27T21:50:00Z">
              <w:tcPr>
                <w:tcW w:w="2814" w:type="dxa"/>
              </w:tcPr>
            </w:tcPrChange>
          </w:tcPr>
          <w:p w14:paraId="54FAC8F3" w14:textId="467CF5A3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sz w:val="26"/>
                <w:szCs w:val="26"/>
                <w:lang w:val="vi-VN"/>
              </w:rPr>
              <w:t>Vận chuyển</w:t>
            </w:r>
          </w:p>
        </w:tc>
        <w:tc>
          <w:tcPr>
            <w:tcW w:w="1221" w:type="dxa"/>
            <w:tcPrChange w:id="2348" w:author="admin" w:date="2023-04-27T21:50:00Z">
              <w:tcPr>
                <w:tcW w:w="1221" w:type="dxa"/>
              </w:tcPr>
            </w:tcPrChange>
          </w:tcPr>
          <w:p w14:paraId="33FC0751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49" w:author="admin" w:date="2023-04-27T21:50:00Z">
              <w:tcPr>
                <w:tcW w:w="1254" w:type="dxa"/>
              </w:tcPr>
            </w:tcPrChange>
          </w:tcPr>
          <w:p w14:paraId="66B17D9F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50" w:author="admin" w:date="2023-04-27T21:50:00Z">
              <w:tcPr>
                <w:tcW w:w="1086" w:type="dxa"/>
              </w:tcPr>
            </w:tcPrChange>
          </w:tcPr>
          <w:p w14:paraId="422D3CBD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51" w:author="admin" w:date="2023-04-27T21:50:00Z">
              <w:tcPr>
                <w:tcW w:w="1167" w:type="dxa"/>
              </w:tcPr>
            </w:tcPrChange>
          </w:tcPr>
          <w:p w14:paraId="5C8001CA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52" w:author="admin" w:date="2023-04-27T21:50:00Z">
              <w:tcPr>
                <w:tcW w:w="1189" w:type="dxa"/>
              </w:tcPr>
            </w:tcPrChange>
          </w:tcPr>
          <w:p w14:paraId="35D18823" w14:textId="77777777" w:rsidR="009117AE" w:rsidRPr="000C03FA" w:rsidRDefault="009117AE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07D91" w:rsidRPr="000C03FA" w14:paraId="7455C1D0" w14:textId="77777777" w:rsidTr="00704B19">
        <w:tc>
          <w:tcPr>
            <w:tcW w:w="624" w:type="dxa"/>
            <w:tcPrChange w:id="2353" w:author="admin" w:date="2023-04-27T21:50:00Z">
              <w:tcPr>
                <w:tcW w:w="534" w:type="dxa"/>
              </w:tcPr>
            </w:tcPrChange>
          </w:tcPr>
          <w:p w14:paraId="0C6132D0" w14:textId="77777777" w:rsidR="00B07D91" w:rsidRPr="000C03FA" w:rsidRDefault="00B07D91" w:rsidP="007F3A4F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  <w:tcPrChange w:id="2354" w:author="admin" w:date="2023-04-27T21:50:00Z">
              <w:tcPr>
                <w:tcW w:w="2814" w:type="dxa"/>
              </w:tcPr>
            </w:tcPrChange>
          </w:tcPr>
          <w:p w14:paraId="07E71D6C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sz w:val="26"/>
                <w:szCs w:val="26"/>
              </w:rPr>
              <w:t>Khác (ghi cụ thể)</w:t>
            </w:r>
          </w:p>
        </w:tc>
        <w:tc>
          <w:tcPr>
            <w:tcW w:w="1221" w:type="dxa"/>
            <w:tcPrChange w:id="2355" w:author="admin" w:date="2023-04-27T21:50:00Z">
              <w:tcPr>
                <w:tcW w:w="1221" w:type="dxa"/>
              </w:tcPr>
            </w:tcPrChange>
          </w:tcPr>
          <w:p w14:paraId="48607321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  <w:tcPrChange w:id="2356" w:author="admin" w:date="2023-04-27T21:50:00Z">
              <w:tcPr>
                <w:tcW w:w="1254" w:type="dxa"/>
              </w:tcPr>
            </w:tcPrChange>
          </w:tcPr>
          <w:p w14:paraId="372D89FD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  <w:tcPrChange w:id="2357" w:author="admin" w:date="2023-04-27T21:50:00Z">
              <w:tcPr>
                <w:tcW w:w="1086" w:type="dxa"/>
              </w:tcPr>
            </w:tcPrChange>
          </w:tcPr>
          <w:p w14:paraId="1977897F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  <w:tcPrChange w:id="2358" w:author="admin" w:date="2023-04-27T21:50:00Z">
              <w:tcPr>
                <w:tcW w:w="1167" w:type="dxa"/>
              </w:tcPr>
            </w:tcPrChange>
          </w:tcPr>
          <w:p w14:paraId="69136FF2" w14:textId="5E9872C3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  <w:tcPrChange w:id="2359" w:author="admin" w:date="2023-04-27T21:50:00Z">
              <w:tcPr>
                <w:tcW w:w="1189" w:type="dxa"/>
              </w:tcPr>
            </w:tcPrChange>
          </w:tcPr>
          <w:p w14:paraId="29BA8A3B" w14:textId="77777777" w:rsidR="00B07D91" w:rsidRPr="000C03FA" w:rsidRDefault="00B07D91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433A2FB" w14:textId="506A2F52" w:rsidR="00B07D91" w:rsidRPr="000C03FA" w:rsidDel="00F100A7" w:rsidRDefault="00B07D91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del w:id="2360" w:author="Ngoc Le Van Truong" w:date="2023-04-28T10:30:00Z"/>
          <w:rFonts w:ascii="Times New Roman" w:hAnsi="Times New Roman"/>
          <w:color w:val="111111"/>
          <w:sz w:val="26"/>
          <w:szCs w:val="26"/>
          <w:lang w:val="vi-VN"/>
        </w:rPr>
        <w:pPrChange w:id="2361" w:author="admin" w:date="2023-04-27T21:51:00Z">
          <w:pPr>
            <w:pStyle w:val="ListParagraph"/>
            <w:numPr>
              <w:numId w:val="15"/>
            </w:numPr>
            <w:spacing w:before="60"/>
            <w:ind w:left="360" w:hanging="360"/>
            <w:contextualSpacing w:val="0"/>
            <w:jc w:val="both"/>
          </w:pPr>
        </w:pPrChange>
      </w:pPr>
      <w:del w:id="2362" w:author="Ngoc Le Van Truong" w:date="2023-04-28T10:30:00Z">
        <w:r w:rsidRPr="000C03FA" w:rsidDel="00F100A7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Năm </w:delText>
        </w:r>
        <w:r w:rsidR="00236680" w:rsidRPr="000C03FA" w:rsidDel="00F100A7">
          <w:rPr>
            <w:rFonts w:ascii="Times New Roman" w:hAnsi="Times New Roman"/>
            <w:color w:val="111111"/>
            <w:sz w:val="26"/>
            <w:szCs w:val="26"/>
          </w:rPr>
          <w:delText>2022-2023</w:delText>
        </w:r>
        <w:r w:rsidRPr="000C03FA" w:rsidDel="00F100A7">
          <w:rPr>
            <w:rFonts w:ascii="Times New Roman" w:hAnsi="Times New Roman"/>
            <w:color w:val="111111"/>
            <w:sz w:val="26"/>
            <w:szCs w:val="26"/>
            <w:lang w:val="vi-VN"/>
          </w:rPr>
          <w:delText xml:space="preserve"> (câu hỏi nhiều lựa chọn trả lời)</w:delText>
        </w:r>
      </w:del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534"/>
        <w:gridCol w:w="2814"/>
        <w:gridCol w:w="1221"/>
        <w:gridCol w:w="1254"/>
        <w:gridCol w:w="1086"/>
        <w:gridCol w:w="1167"/>
        <w:gridCol w:w="1189"/>
      </w:tblGrid>
      <w:tr w:rsidR="00B07D91" w:rsidRPr="000C03FA" w:rsidDel="00F100A7" w14:paraId="2B9FE39E" w14:textId="56A70420" w:rsidTr="000316F1">
        <w:trPr>
          <w:tblHeader/>
          <w:del w:id="2363" w:author="Ngoc Le Van Truong" w:date="2023-04-28T10:30:00Z"/>
        </w:trPr>
        <w:tc>
          <w:tcPr>
            <w:tcW w:w="534" w:type="dxa"/>
          </w:tcPr>
          <w:p w14:paraId="5E7DC403" w14:textId="483FA803" w:rsidR="00B07D91" w:rsidRPr="000C03FA" w:rsidDel="00F100A7" w:rsidRDefault="00B07D91" w:rsidP="00A3388B">
            <w:pPr>
              <w:spacing w:before="60"/>
              <w:rPr>
                <w:del w:id="2364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65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TT</w:delText>
              </w:r>
            </w:del>
          </w:p>
        </w:tc>
        <w:tc>
          <w:tcPr>
            <w:tcW w:w="2814" w:type="dxa"/>
          </w:tcPr>
          <w:p w14:paraId="19D59444" w14:textId="4D1D5D65" w:rsidR="00B07D91" w:rsidRPr="000C03FA" w:rsidDel="00F100A7" w:rsidRDefault="00B07D91" w:rsidP="00A3388B">
            <w:pPr>
              <w:spacing w:before="60"/>
              <w:rPr>
                <w:del w:id="236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1" w:type="dxa"/>
          </w:tcPr>
          <w:p w14:paraId="31A5B1C5" w14:textId="5EF33B4F" w:rsidR="00B07D91" w:rsidRPr="000C03FA" w:rsidDel="00F100A7" w:rsidRDefault="00B07D91" w:rsidP="00A3388B">
            <w:pPr>
              <w:spacing w:before="60"/>
              <w:rPr>
                <w:del w:id="2367" w:author="Ngoc Le Van Truong" w:date="2023-04-28T10:30:00Z"/>
                <w:rFonts w:ascii="Times New Roman" w:hAnsi="Times New Roman"/>
                <w:sz w:val="26"/>
                <w:szCs w:val="26"/>
              </w:rPr>
            </w:pPr>
            <w:del w:id="2368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N</w:delText>
              </w:r>
              <w:r w:rsidRPr="000C03FA" w:rsidDel="00F100A7">
                <w:rPr>
                  <w:rFonts w:ascii="Times New Roman" w:hAnsi="Times New Roman"/>
                  <w:sz w:val="26"/>
                  <w:szCs w:val="26"/>
                </w:rPr>
                <w:delText>gân sách nhà nước</w:delText>
              </w:r>
            </w:del>
          </w:p>
        </w:tc>
        <w:tc>
          <w:tcPr>
            <w:tcW w:w="1254" w:type="dxa"/>
          </w:tcPr>
          <w:p w14:paraId="3CA1ADD4" w14:textId="4556B98D" w:rsidR="00B07D91" w:rsidRPr="000C03FA" w:rsidDel="00F100A7" w:rsidRDefault="00B07D91" w:rsidP="00A3388B">
            <w:pPr>
              <w:spacing w:before="60"/>
              <w:rPr>
                <w:del w:id="2369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70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Nguồn thu BHYT</w:delText>
              </w:r>
            </w:del>
          </w:p>
        </w:tc>
        <w:tc>
          <w:tcPr>
            <w:tcW w:w="1086" w:type="dxa"/>
          </w:tcPr>
          <w:p w14:paraId="21968100" w14:textId="7EBA99F9" w:rsidR="00B07D91" w:rsidRPr="000C03FA" w:rsidDel="00F100A7" w:rsidRDefault="00B07D91" w:rsidP="00A3388B">
            <w:pPr>
              <w:spacing w:before="60"/>
              <w:rPr>
                <w:del w:id="2371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72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 xml:space="preserve">Thu phí </w:delText>
              </w:r>
            </w:del>
          </w:p>
        </w:tc>
        <w:tc>
          <w:tcPr>
            <w:tcW w:w="1167" w:type="dxa"/>
          </w:tcPr>
          <w:p w14:paraId="25DF8E74" w14:textId="60C6DF11" w:rsidR="00B07D91" w:rsidRPr="000C03FA" w:rsidDel="00F100A7" w:rsidRDefault="00B07D91" w:rsidP="00A3388B">
            <w:pPr>
              <w:spacing w:before="60"/>
              <w:rPr>
                <w:del w:id="2373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74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Tài trợ, hỗ trợ</w:delText>
              </w:r>
            </w:del>
          </w:p>
        </w:tc>
        <w:tc>
          <w:tcPr>
            <w:tcW w:w="1189" w:type="dxa"/>
          </w:tcPr>
          <w:p w14:paraId="0C68CD7D" w14:textId="6946A7FA" w:rsidR="00B07D91" w:rsidRPr="000C03FA" w:rsidDel="00F100A7" w:rsidRDefault="00B07D91" w:rsidP="00A3388B">
            <w:pPr>
              <w:spacing w:before="60"/>
              <w:rPr>
                <w:del w:id="2375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76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Khác (ghi cụ thể)</w:delText>
              </w:r>
            </w:del>
          </w:p>
        </w:tc>
      </w:tr>
      <w:tr w:rsidR="00923C68" w:rsidRPr="000C03FA" w:rsidDel="00F100A7" w14:paraId="07221630" w14:textId="271BCFEB" w:rsidTr="00EC5A8E">
        <w:trPr>
          <w:del w:id="2377" w:author="Ngoc Le Van Truong" w:date="2023-04-28T10:30:00Z"/>
        </w:trPr>
        <w:tc>
          <w:tcPr>
            <w:tcW w:w="534" w:type="dxa"/>
          </w:tcPr>
          <w:p w14:paraId="77FF7AAF" w14:textId="60562573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37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1F1287A8" w14:textId="490694D0" w:rsidR="00923C68" w:rsidRPr="000C03FA" w:rsidDel="00F100A7" w:rsidRDefault="00923C68" w:rsidP="00A3388B">
            <w:pPr>
              <w:spacing w:before="60"/>
              <w:rPr>
                <w:del w:id="2379" w:author="Ngoc Le Van Truong" w:date="2023-04-28T10:30:00Z"/>
                <w:rFonts w:ascii="Times New Roman" w:hAnsi="Times New Roman"/>
                <w:sz w:val="26"/>
                <w:szCs w:val="26"/>
              </w:rPr>
            </w:pPr>
            <w:del w:id="2380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</w:rPr>
                <w:delText>Cơ sở hạ tầng (nhà cửa)</w:delText>
              </w:r>
            </w:del>
          </w:p>
        </w:tc>
        <w:tc>
          <w:tcPr>
            <w:tcW w:w="1221" w:type="dxa"/>
          </w:tcPr>
          <w:p w14:paraId="24EB0A14" w14:textId="1C87D35F" w:rsidR="00923C68" w:rsidRPr="000C03FA" w:rsidDel="00F100A7" w:rsidRDefault="00923C68" w:rsidP="00A3388B">
            <w:pPr>
              <w:spacing w:before="60"/>
              <w:rPr>
                <w:del w:id="238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67EE7722" w14:textId="21C494E4" w:rsidR="00923C68" w:rsidRPr="000C03FA" w:rsidDel="00F100A7" w:rsidRDefault="00923C68" w:rsidP="00A3388B">
            <w:pPr>
              <w:spacing w:before="60"/>
              <w:rPr>
                <w:del w:id="2382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425D3356" w14:textId="0D90BD35" w:rsidR="00923C68" w:rsidRPr="000C03FA" w:rsidDel="00F100A7" w:rsidRDefault="00923C68" w:rsidP="00A3388B">
            <w:pPr>
              <w:spacing w:before="60"/>
              <w:rPr>
                <w:del w:id="2383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0C8737DF" w14:textId="04B74D95" w:rsidR="00923C68" w:rsidRPr="000C03FA" w:rsidDel="00F100A7" w:rsidRDefault="00923C68" w:rsidP="00A3388B">
            <w:pPr>
              <w:spacing w:before="60"/>
              <w:rPr>
                <w:del w:id="2384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3A772062" w14:textId="072810DE" w:rsidR="00923C68" w:rsidRPr="000C03FA" w:rsidDel="00F100A7" w:rsidRDefault="00923C68" w:rsidP="00A3388B">
            <w:pPr>
              <w:spacing w:before="60"/>
              <w:rPr>
                <w:del w:id="2385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23C68" w:rsidRPr="000C03FA" w:rsidDel="00F100A7" w14:paraId="5F847A72" w14:textId="799D910F" w:rsidTr="00EC5A8E">
        <w:trPr>
          <w:del w:id="2386" w:author="Ngoc Le Van Truong" w:date="2023-04-28T10:30:00Z"/>
        </w:trPr>
        <w:tc>
          <w:tcPr>
            <w:tcW w:w="534" w:type="dxa"/>
          </w:tcPr>
          <w:p w14:paraId="41B9E6F6" w14:textId="710437D8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38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13DE35B3" w14:textId="1771B964" w:rsidR="00923C68" w:rsidRPr="000C03FA" w:rsidDel="00F100A7" w:rsidRDefault="00923C68" w:rsidP="00A3388B">
            <w:pPr>
              <w:spacing w:before="60"/>
              <w:rPr>
                <w:del w:id="2388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389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Xe ô tô cứu thương</w:delText>
              </w:r>
            </w:del>
          </w:p>
        </w:tc>
        <w:tc>
          <w:tcPr>
            <w:tcW w:w="1221" w:type="dxa"/>
          </w:tcPr>
          <w:p w14:paraId="4EBECEB2" w14:textId="00E1EF13" w:rsidR="00923C68" w:rsidRPr="000C03FA" w:rsidDel="00F100A7" w:rsidRDefault="00923C68" w:rsidP="00A3388B">
            <w:pPr>
              <w:spacing w:before="60"/>
              <w:rPr>
                <w:del w:id="239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090C6520" w14:textId="769D52CA" w:rsidR="00923C68" w:rsidRPr="000C03FA" w:rsidDel="00F100A7" w:rsidRDefault="00923C68" w:rsidP="00A3388B">
            <w:pPr>
              <w:spacing w:before="60"/>
              <w:rPr>
                <w:del w:id="239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3B9023AA" w14:textId="0C7DF3A4" w:rsidR="00923C68" w:rsidRPr="000C03FA" w:rsidDel="00F100A7" w:rsidRDefault="00923C68" w:rsidP="00A3388B">
            <w:pPr>
              <w:spacing w:before="60"/>
              <w:rPr>
                <w:del w:id="2392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23B4FC96" w14:textId="56F89AF1" w:rsidR="00923C68" w:rsidRPr="000C03FA" w:rsidDel="00F100A7" w:rsidRDefault="00923C68" w:rsidP="00A3388B">
            <w:pPr>
              <w:spacing w:before="60"/>
              <w:rPr>
                <w:del w:id="2393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714AD96F" w14:textId="1A5CEA84" w:rsidR="00923C68" w:rsidRPr="000C03FA" w:rsidDel="00F100A7" w:rsidRDefault="00923C68" w:rsidP="00A3388B">
            <w:pPr>
              <w:spacing w:before="60"/>
              <w:rPr>
                <w:del w:id="2394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23C68" w:rsidRPr="000C03FA" w:rsidDel="00F100A7" w14:paraId="0935BA1B" w14:textId="39AB27F2" w:rsidTr="00EC5A8E">
        <w:trPr>
          <w:del w:id="2395" w:author="Ngoc Le Van Truong" w:date="2023-04-28T10:30:00Z"/>
        </w:trPr>
        <w:tc>
          <w:tcPr>
            <w:tcW w:w="534" w:type="dxa"/>
          </w:tcPr>
          <w:p w14:paraId="785A62D1" w14:textId="2CD2D4C0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39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3E8DF259" w14:textId="2A02B3E0" w:rsidR="00923C68" w:rsidRPr="000C03FA" w:rsidDel="00F100A7" w:rsidRDefault="00923C68" w:rsidP="00A3388B">
            <w:pPr>
              <w:spacing w:before="60"/>
              <w:rPr>
                <w:del w:id="2397" w:author="Ngoc Le Van Truong" w:date="2023-04-28T10:30:00Z"/>
                <w:rFonts w:ascii="Times New Roman" w:hAnsi="Times New Roman"/>
                <w:sz w:val="26"/>
                <w:szCs w:val="26"/>
              </w:rPr>
            </w:pPr>
            <w:del w:id="2398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</w:rPr>
                <w:delText>Trang thiết bị</w:delText>
              </w:r>
            </w:del>
          </w:p>
        </w:tc>
        <w:tc>
          <w:tcPr>
            <w:tcW w:w="1221" w:type="dxa"/>
          </w:tcPr>
          <w:p w14:paraId="66971513" w14:textId="44BB622E" w:rsidR="00923C68" w:rsidRPr="000C03FA" w:rsidDel="00F100A7" w:rsidRDefault="00923C68" w:rsidP="00A3388B">
            <w:pPr>
              <w:spacing w:before="60"/>
              <w:rPr>
                <w:del w:id="2399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4D106473" w14:textId="63B25554" w:rsidR="00923C68" w:rsidRPr="000C03FA" w:rsidDel="00F100A7" w:rsidRDefault="00923C68" w:rsidP="00A3388B">
            <w:pPr>
              <w:spacing w:before="60"/>
              <w:rPr>
                <w:del w:id="240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08EA74DC" w14:textId="4B805075" w:rsidR="00923C68" w:rsidRPr="000C03FA" w:rsidDel="00F100A7" w:rsidRDefault="00923C68" w:rsidP="00A3388B">
            <w:pPr>
              <w:spacing w:before="60"/>
              <w:rPr>
                <w:del w:id="240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2591D0AC" w14:textId="149B6349" w:rsidR="00923C68" w:rsidRPr="000C03FA" w:rsidDel="00F100A7" w:rsidRDefault="00923C68" w:rsidP="00A3388B">
            <w:pPr>
              <w:spacing w:before="60"/>
              <w:rPr>
                <w:del w:id="2402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65FF2B87" w14:textId="283CA5A3" w:rsidR="00923C68" w:rsidRPr="000C03FA" w:rsidDel="00F100A7" w:rsidRDefault="00923C68" w:rsidP="00A3388B">
            <w:pPr>
              <w:spacing w:before="60"/>
              <w:rPr>
                <w:del w:id="2403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23C68" w:rsidRPr="000C03FA" w:rsidDel="00F100A7" w14:paraId="564816C7" w14:textId="5FCC8110" w:rsidTr="00EC5A8E">
        <w:trPr>
          <w:del w:id="2404" w:author="Ngoc Le Van Truong" w:date="2023-04-28T10:30:00Z"/>
        </w:trPr>
        <w:tc>
          <w:tcPr>
            <w:tcW w:w="534" w:type="dxa"/>
          </w:tcPr>
          <w:p w14:paraId="6D314C09" w14:textId="76283E8F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05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173EF83F" w14:textId="50C2E86E" w:rsidR="00923C68" w:rsidRPr="000C03FA" w:rsidDel="00F100A7" w:rsidRDefault="00923C68" w:rsidP="00A3388B">
            <w:pPr>
              <w:spacing w:before="60"/>
              <w:rPr>
                <w:del w:id="2406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407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Thuốc</w:delText>
              </w:r>
            </w:del>
          </w:p>
        </w:tc>
        <w:tc>
          <w:tcPr>
            <w:tcW w:w="1221" w:type="dxa"/>
          </w:tcPr>
          <w:p w14:paraId="65C64FD8" w14:textId="605B9389" w:rsidR="00923C68" w:rsidRPr="000C03FA" w:rsidDel="00F100A7" w:rsidRDefault="00923C68" w:rsidP="00A3388B">
            <w:pPr>
              <w:spacing w:before="60"/>
              <w:rPr>
                <w:del w:id="240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03F1EBD6" w14:textId="3437D054" w:rsidR="00923C68" w:rsidRPr="000C03FA" w:rsidDel="00F100A7" w:rsidRDefault="00923C68" w:rsidP="00A3388B">
            <w:pPr>
              <w:spacing w:before="60"/>
              <w:rPr>
                <w:del w:id="2409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72F12677" w14:textId="5C3FED06" w:rsidR="00923C68" w:rsidRPr="000C03FA" w:rsidDel="00F100A7" w:rsidRDefault="00923C68" w:rsidP="00A3388B">
            <w:pPr>
              <w:spacing w:before="60"/>
              <w:rPr>
                <w:del w:id="241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285D8623" w14:textId="1B74D619" w:rsidR="00923C68" w:rsidRPr="000C03FA" w:rsidDel="00F100A7" w:rsidRDefault="00923C68" w:rsidP="00A3388B">
            <w:pPr>
              <w:spacing w:before="60"/>
              <w:rPr>
                <w:del w:id="241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26EFBD90" w14:textId="6C464B88" w:rsidR="00923C68" w:rsidRPr="000C03FA" w:rsidDel="00F100A7" w:rsidRDefault="00923C68" w:rsidP="00A3388B">
            <w:pPr>
              <w:spacing w:before="60"/>
              <w:rPr>
                <w:del w:id="2412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23C68" w:rsidRPr="000C03FA" w:rsidDel="00F100A7" w14:paraId="50A8BEF6" w14:textId="445BE84C" w:rsidTr="00EC5A8E">
        <w:trPr>
          <w:del w:id="2413" w:author="Ngoc Le Van Truong" w:date="2023-04-28T10:30:00Z"/>
        </w:trPr>
        <w:tc>
          <w:tcPr>
            <w:tcW w:w="534" w:type="dxa"/>
          </w:tcPr>
          <w:p w14:paraId="269EA57D" w14:textId="438028F1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14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2F3F740B" w14:textId="33472D11" w:rsidR="00923C68" w:rsidRPr="000C03FA" w:rsidDel="00F100A7" w:rsidRDefault="00923C68" w:rsidP="00A3388B">
            <w:pPr>
              <w:spacing w:before="60"/>
              <w:rPr>
                <w:del w:id="2415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416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Vật tư y tế</w:delText>
              </w:r>
            </w:del>
          </w:p>
        </w:tc>
        <w:tc>
          <w:tcPr>
            <w:tcW w:w="1221" w:type="dxa"/>
          </w:tcPr>
          <w:p w14:paraId="30539659" w14:textId="4C98A41D" w:rsidR="00923C68" w:rsidRPr="000C03FA" w:rsidDel="00F100A7" w:rsidRDefault="00923C68" w:rsidP="00A3388B">
            <w:pPr>
              <w:spacing w:before="60"/>
              <w:rPr>
                <w:del w:id="241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11BBB1B2" w14:textId="16DCDC8E" w:rsidR="00923C68" w:rsidRPr="000C03FA" w:rsidDel="00F100A7" w:rsidRDefault="00923C68" w:rsidP="00A3388B">
            <w:pPr>
              <w:spacing w:before="60"/>
              <w:rPr>
                <w:del w:id="241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689CB993" w14:textId="3205FC44" w:rsidR="00923C68" w:rsidRPr="000C03FA" w:rsidDel="00F100A7" w:rsidRDefault="00923C68" w:rsidP="00A3388B">
            <w:pPr>
              <w:spacing w:before="60"/>
              <w:rPr>
                <w:del w:id="2419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5F883A48" w14:textId="2AAB9DE3" w:rsidR="00923C68" w:rsidRPr="000C03FA" w:rsidDel="00F100A7" w:rsidRDefault="00923C68" w:rsidP="00A3388B">
            <w:pPr>
              <w:spacing w:before="60"/>
              <w:rPr>
                <w:del w:id="242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0830BBFE" w14:textId="14D4D77F" w:rsidR="00923C68" w:rsidRPr="000C03FA" w:rsidDel="00F100A7" w:rsidRDefault="00923C68" w:rsidP="00A3388B">
            <w:pPr>
              <w:spacing w:before="60"/>
              <w:rPr>
                <w:del w:id="242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23C68" w:rsidRPr="000C03FA" w:rsidDel="00F100A7" w14:paraId="66DB8038" w14:textId="4882D79C" w:rsidTr="00EC5A8E">
        <w:trPr>
          <w:del w:id="2422" w:author="Ngoc Le Van Truong" w:date="2023-04-28T10:30:00Z"/>
        </w:trPr>
        <w:tc>
          <w:tcPr>
            <w:tcW w:w="534" w:type="dxa"/>
          </w:tcPr>
          <w:p w14:paraId="74B2CC57" w14:textId="14EB7830" w:rsidR="00923C68" w:rsidRPr="000C03FA" w:rsidDel="00F100A7" w:rsidRDefault="00923C68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23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0A5611CE" w14:textId="35640485" w:rsidR="00923C68" w:rsidRPr="000C03FA" w:rsidDel="00F100A7" w:rsidRDefault="00923C68" w:rsidP="00A3388B">
            <w:pPr>
              <w:spacing w:before="60"/>
              <w:rPr>
                <w:del w:id="2424" w:author="Ngoc Le Van Truong" w:date="2023-04-28T10:30:00Z"/>
                <w:rFonts w:ascii="Times New Roman" w:hAnsi="Times New Roman"/>
                <w:sz w:val="26"/>
                <w:szCs w:val="26"/>
              </w:rPr>
            </w:pPr>
            <w:del w:id="2425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</w:rPr>
                <w:delText xml:space="preserve">Lương </w:delText>
              </w:r>
            </w:del>
          </w:p>
        </w:tc>
        <w:tc>
          <w:tcPr>
            <w:tcW w:w="1221" w:type="dxa"/>
          </w:tcPr>
          <w:p w14:paraId="22F5CA67" w14:textId="590E3AF5" w:rsidR="00923C68" w:rsidRPr="000C03FA" w:rsidDel="00F100A7" w:rsidRDefault="00923C68" w:rsidP="00A3388B">
            <w:pPr>
              <w:spacing w:before="60"/>
              <w:rPr>
                <w:del w:id="242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4A629E98" w14:textId="11F89E47" w:rsidR="00923C68" w:rsidRPr="000C03FA" w:rsidDel="00F100A7" w:rsidRDefault="00923C68" w:rsidP="00A3388B">
            <w:pPr>
              <w:spacing w:before="60"/>
              <w:rPr>
                <w:del w:id="242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446B0A81" w14:textId="09DCB208" w:rsidR="00923C68" w:rsidRPr="000C03FA" w:rsidDel="00F100A7" w:rsidRDefault="00923C68" w:rsidP="00A3388B">
            <w:pPr>
              <w:spacing w:before="60"/>
              <w:rPr>
                <w:del w:id="242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597ED62C" w14:textId="72A6A522" w:rsidR="00923C68" w:rsidRPr="000C03FA" w:rsidDel="00F100A7" w:rsidRDefault="00923C68" w:rsidP="00A3388B">
            <w:pPr>
              <w:spacing w:before="60"/>
              <w:rPr>
                <w:del w:id="2429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71EB319E" w14:textId="7E1A0D72" w:rsidR="00923C68" w:rsidRPr="000C03FA" w:rsidDel="00F100A7" w:rsidRDefault="00923C68" w:rsidP="00A3388B">
            <w:pPr>
              <w:spacing w:before="60"/>
              <w:rPr>
                <w:del w:id="243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117AE" w:rsidRPr="000C03FA" w:rsidDel="00F100A7" w14:paraId="7CA62114" w14:textId="2D59C6AC" w:rsidTr="00EC5A8E">
        <w:trPr>
          <w:del w:id="2431" w:author="Ngoc Le Van Truong" w:date="2023-04-28T10:30:00Z"/>
        </w:trPr>
        <w:tc>
          <w:tcPr>
            <w:tcW w:w="534" w:type="dxa"/>
          </w:tcPr>
          <w:p w14:paraId="3F0A5CAD" w14:textId="5E9645A0" w:rsidR="009117AE" w:rsidRPr="000C03FA" w:rsidDel="00F100A7" w:rsidRDefault="009117AE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32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0B921E03" w14:textId="206CB6E9" w:rsidR="009117AE" w:rsidRPr="000C03FA" w:rsidDel="00F100A7" w:rsidRDefault="009117AE" w:rsidP="00A3388B">
            <w:pPr>
              <w:spacing w:before="60"/>
              <w:rPr>
                <w:del w:id="2433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434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Dịch vụ kỹ thuật</w:delText>
              </w:r>
            </w:del>
          </w:p>
        </w:tc>
        <w:tc>
          <w:tcPr>
            <w:tcW w:w="1221" w:type="dxa"/>
          </w:tcPr>
          <w:p w14:paraId="7F95FF4D" w14:textId="05B1D42D" w:rsidR="009117AE" w:rsidRPr="000C03FA" w:rsidDel="00F100A7" w:rsidRDefault="009117AE" w:rsidP="00A3388B">
            <w:pPr>
              <w:spacing w:before="60"/>
              <w:rPr>
                <w:del w:id="2435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38701F3D" w14:textId="1225796C" w:rsidR="009117AE" w:rsidRPr="000C03FA" w:rsidDel="00F100A7" w:rsidRDefault="009117AE" w:rsidP="00A3388B">
            <w:pPr>
              <w:spacing w:before="60"/>
              <w:rPr>
                <w:del w:id="243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406B4126" w14:textId="42AFEB1E" w:rsidR="009117AE" w:rsidRPr="000C03FA" w:rsidDel="00F100A7" w:rsidRDefault="009117AE" w:rsidP="00A3388B">
            <w:pPr>
              <w:spacing w:before="60"/>
              <w:rPr>
                <w:del w:id="243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6DAF2E69" w14:textId="71DBB14A" w:rsidR="009117AE" w:rsidRPr="000C03FA" w:rsidDel="00F100A7" w:rsidRDefault="009117AE" w:rsidP="00A3388B">
            <w:pPr>
              <w:spacing w:before="60"/>
              <w:rPr>
                <w:del w:id="243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749469A7" w14:textId="142D6A75" w:rsidR="009117AE" w:rsidRPr="000C03FA" w:rsidDel="00F100A7" w:rsidRDefault="009117AE" w:rsidP="00A3388B">
            <w:pPr>
              <w:spacing w:before="60"/>
              <w:rPr>
                <w:del w:id="2439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117AE" w:rsidRPr="000C03FA" w:rsidDel="00F100A7" w14:paraId="683C5C99" w14:textId="52A53CD0" w:rsidTr="00EC5A8E">
        <w:trPr>
          <w:del w:id="2440" w:author="Ngoc Le Van Truong" w:date="2023-04-28T10:30:00Z"/>
        </w:trPr>
        <w:tc>
          <w:tcPr>
            <w:tcW w:w="534" w:type="dxa"/>
          </w:tcPr>
          <w:p w14:paraId="0C4FEE63" w14:textId="682788DA" w:rsidR="009117AE" w:rsidRPr="000C03FA" w:rsidDel="00F100A7" w:rsidRDefault="009117AE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41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7178F1A7" w14:textId="2DCF6106" w:rsidR="009117AE" w:rsidRPr="000C03FA" w:rsidDel="00F100A7" w:rsidRDefault="009117AE" w:rsidP="00A3388B">
            <w:pPr>
              <w:spacing w:before="60"/>
              <w:rPr>
                <w:del w:id="2442" w:author="Ngoc Le Van Truong" w:date="2023-04-28T10:30:00Z"/>
                <w:rFonts w:ascii="Times New Roman" w:hAnsi="Times New Roman"/>
                <w:sz w:val="26"/>
                <w:szCs w:val="26"/>
                <w:lang w:val="vi-VN"/>
              </w:rPr>
            </w:pPr>
            <w:del w:id="2443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  <w:lang w:val="vi-VN"/>
                </w:rPr>
                <w:delText>Vận chuyển</w:delText>
              </w:r>
            </w:del>
          </w:p>
        </w:tc>
        <w:tc>
          <w:tcPr>
            <w:tcW w:w="1221" w:type="dxa"/>
          </w:tcPr>
          <w:p w14:paraId="47DB7B85" w14:textId="07C9FC6C" w:rsidR="009117AE" w:rsidRPr="000C03FA" w:rsidDel="00F100A7" w:rsidRDefault="009117AE" w:rsidP="00A3388B">
            <w:pPr>
              <w:spacing w:before="60"/>
              <w:rPr>
                <w:del w:id="2444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4A1E6DDD" w14:textId="6AE57B85" w:rsidR="009117AE" w:rsidRPr="000C03FA" w:rsidDel="00F100A7" w:rsidRDefault="009117AE" w:rsidP="00A3388B">
            <w:pPr>
              <w:spacing w:before="60"/>
              <w:rPr>
                <w:del w:id="2445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0C699B3E" w14:textId="00C097AE" w:rsidR="009117AE" w:rsidRPr="000C03FA" w:rsidDel="00F100A7" w:rsidRDefault="009117AE" w:rsidP="00A3388B">
            <w:pPr>
              <w:spacing w:before="60"/>
              <w:rPr>
                <w:del w:id="244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4A7558D6" w14:textId="77879326" w:rsidR="009117AE" w:rsidRPr="000C03FA" w:rsidDel="00F100A7" w:rsidRDefault="009117AE" w:rsidP="00A3388B">
            <w:pPr>
              <w:spacing w:before="60"/>
              <w:rPr>
                <w:del w:id="244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12DDF63E" w14:textId="272507B4" w:rsidR="009117AE" w:rsidRPr="000C03FA" w:rsidDel="00F100A7" w:rsidRDefault="009117AE" w:rsidP="00A3388B">
            <w:pPr>
              <w:spacing w:before="60"/>
              <w:rPr>
                <w:del w:id="2448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  <w:tr w:rsidR="009117AE" w:rsidRPr="000C03FA" w:rsidDel="00F100A7" w14:paraId="70EE11B6" w14:textId="5A1C1FE2" w:rsidTr="00EC5A8E">
        <w:trPr>
          <w:del w:id="2449" w:author="Ngoc Le Van Truong" w:date="2023-04-28T10:30:00Z"/>
        </w:trPr>
        <w:tc>
          <w:tcPr>
            <w:tcW w:w="534" w:type="dxa"/>
          </w:tcPr>
          <w:p w14:paraId="6EB93CA2" w14:textId="281AC8C9" w:rsidR="009117AE" w:rsidRPr="000C03FA" w:rsidDel="00F100A7" w:rsidRDefault="009117AE" w:rsidP="007F3A4F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rPr>
                <w:del w:id="2450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4" w:type="dxa"/>
          </w:tcPr>
          <w:p w14:paraId="53581800" w14:textId="54B37051" w:rsidR="009117AE" w:rsidRPr="000C03FA" w:rsidDel="00F100A7" w:rsidRDefault="009117AE" w:rsidP="00A3388B">
            <w:pPr>
              <w:spacing w:before="60"/>
              <w:rPr>
                <w:del w:id="2451" w:author="Ngoc Le Van Truong" w:date="2023-04-28T10:30:00Z"/>
                <w:rFonts w:ascii="Times New Roman" w:hAnsi="Times New Roman"/>
                <w:sz w:val="26"/>
                <w:szCs w:val="26"/>
              </w:rPr>
            </w:pPr>
            <w:del w:id="2452" w:author="Ngoc Le Van Truong" w:date="2023-04-28T10:30:00Z">
              <w:r w:rsidRPr="000C03FA" w:rsidDel="00F100A7">
                <w:rPr>
                  <w:rFonts w:ascii="Times New Roman" w:hAnsi="Times New Roman"/>
                  <w:sz w:val="26"/>
                  <w:szCs w:val="26"/>
                </w:rPr>
                <w:delText>Khác (ghi cụ thể)</w:delText>
              </w:r>
            </w:del>
          </w:p>
        </w:tc>
        <w:tc>
          <w:tcPr>
            <w:tcW w:w="1221" w:type="dxa"/>
          </w:tcPr>
          <w:p w14:paraId="759D894B" w14:textId="02E8C34C" w:rsidR="009117AE" w:rsidRPr="000C03FA" w:rsidDel="00F100A7" w:rsidRDefault="009117AE" w:rsidP="00A3388B">
            <w:pPr>
              <w:spacing w:before="60"/>
              <w:rPr>
                <w:del w:id="2453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4" w:type="dxa"/>
          </w:tcPr>
          <w:p w14:paraId="37A90585" w14:textId="3698F55B" w:rsidR="009117AE" w:rsidRPr="000C03FA" w:rsidDel="00F100A7" w:rsidRDefault="009117AE" w:rsidP="00A3388B">
            <w:pPr>
              <w:spacing w:before="60"/>
              <w:rPr>
                <w:del w:id="2454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6" w:type="dxa"/>
          </w:tcPr>
          <w:p w14:paraId="6A45A225" w14:textId="25096720" w:rsidR="009117AE" w:rsidRPr="000C03FA" w:rsidDel="00F100A7" w:rsidRDefault="009117AE" w:rsidP="00A3388B">
            <w:pPr>
              <w:spacing w:before="60"/>
              <w:rPr>
                <w:del w:id="2455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7" w:type="dxa"/>
          </w:tcPr>
          <w:p w14:paraId="0C6A55B0" w14:textId="74C5F08B" w:rsidR="009117AE" w:rsidRPr="000C03FA" w:rsidDel="00F100A7" w:rsidRDefault="009117AE" w:rsidP="00A3388B">
            <w:pPr>
              <w:spacing w:before="60"/>
              <w:rPr>
                <w:del w:id="2456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14:paraId="6665F828" w14:textId="68A9EDFE" w:rsidR="009117AE" w:rsidRPr="000C03FA" w:rsidDel="00F100A7" w:rsidRDefault="009117AE" w:rsidP="00A3388B">
            <w:pPr>
              <w:spacing w:before="60"/>
              <w:rPr>
                <w:del w:id="2457" w:author="Ngoc Le Van Truong" w:date="2023-04-28T10:30:00Z"/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FAA1149" w14:textId="77777777" w:rsidR="00923C68" w:rsidRPr="000C03FA" w:rsidRDefault="00923C68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Giá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dịch vụ kỹ thuật khám bệnh, chữa bệnh được phê duyệt bởi:</w:t>
      </w:r>
    </w:p>
    <w:p w14:paraId="53388402" w14:textId="77777777" w:rsidR="00923C68" w:rsidRPr="000C03FA" w:rsidRDefault="00923C68" w:rsidP="007F3A4F">
      <w:pPr>
        <w:pStyle w:val="ListParagraph"/>
        <w:numPr>
          <w:ilvl w:val="0"/>
          <w:numId w:val="3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Bộ Y tế </w:t>
      </w:r>
    </w:p>
    <w:p w14:paraId="367B066D" w14:textId="3A2D273B" w:rsidR="00923C68" w:rsidRPr="000C03FA" w:rsidRDefault="00923C68" w:rsidP="007F3A4F">
      <w:pPr>
        <w:pStyle w:val="ListParagraph"/>
        <w:numPr>
          <w:ilvl w:val="0"/>
          <w:numId w:val="3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UBND tỉnh, thành phố </w:t>
      </w:r>
    </w:p>
    <w:p w14:paraId="2070EAEB" w14:textId="77777777" w:rsidR="00923C68" w:rsidRPr="000C03FA" w:rsidRDefault="00923C68" w:rsidP="007F3A4F">
      <w:pPr>
        <w:pStyle w:val="ListParagraph"/>
        <w:numPr>
          <w:ilvl w:val="0"/>
          <w:numId w:val="3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Sở Y tế </w:t>
      </w:r>
    </w:p>
    <w:p w14:paraId="01F6313D" w14:textId="603D0836" w:rsidR="00923C68" w:rsidRPr="000C03FA" w:rsidRDefault="00923C68" w:rsidP="007F3A4F">
      <w:pPr>
        <w:pStyle w:val="ListParagraph"/>
        <w:numPr>
          <w:ilvl w:val="0"/>
          <w:numId w:val="3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Bộ, Ngành khác</w:t>
      </w:r>
    </w:p>
    <w:p w14:paraId="60FA3FE7" w14:textId="40BF26BD" w:rsidR="00923C68" w:rsidRPr="000C03FA" w:rsidRDefault="00923C68" w:rsidP="007F3A4F">
      <w:pPr>
        <w:pStyle w:val="ListParagraph"/>
        <w:numPr>
          <w:ilvl w:val="0"/>
          <w:numId w:val="3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Khác (ghi cụ thể) ……………</w:t>
      </w:r>
    </w:p>
    <w:p w14:paraId="26532B1F" w14:textId="62C29156" w:rsidR="00923C68" w:rsidRPr="000C03FA" w:rsidRDefault="00923C68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Giá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vận chuyển được phê duyệt bởi:</w:t>
      </w:r>
    </w:p>
    <w:p w14:paraId="0D5E7CB2" w14:textId="77777777" w:rsidR="00923C68" w:rsidRPr="000C03FA" w:rsidRDefault="00923C68" w:rsidP="007F3A4F">
      <w:pPr>
        <w:pStyle w:val="ListParagraph"/>
        <w:numPr>
          <w:ilvl w:val="0"/>
          <w:numId w:val="1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Bộ Y tế </w:t>
      </w:r>
    </w:p>
    <w:p w14:paraId="7CE26551" w14:textId="77777777" w:rsidR="00923C68" w:rsidRPr="000C03FA" w:rsidRDefault="00923C68" w:rsidP="007F3A4F">
      <w:pPr>
        <w:pStyle w:val="ListParagraph"/>
        <w:numPr>
          <w:ilvl w:val="0"/>
          <w:numId w:val="1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lastRenderedPageBreak/>
        <w:t xml:space="preserve">UBND tỉnh, thành phố </w:t>
      </w:r>
    </w:p>
    <w:p w14:paraId="1455DE86" w14:textId="77777777" w:rsidR="00923C68" w:rsidRPr="000C03FA" w:rsidRDefault="00923C68" w:rsidP="007F3A4F">
      <w:pPr>
        <w:pStyle w:val="ListParagraph"/>
        <w:numPr>
          <w:ilvl w:val="0"/>
          <w:numId w:val="1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Sở Y tế </w:t>
      </w:r>
    </w:p>
    <w:p w14:paraId="3D46652A" w14:textId="77777777" w:rsidR="00923C68" w:rsidRPr="000C03FA" w:rsidRDefault="00923C68" w:rsidP="007F3A4F">
      <w:pPr>
        <w:pStyle w:val="ListParagraph"/>
        <w:numPr>
          <w:ilvl w:val="0"/>
          <w:numId w:val="1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Bộ, Ngành khác</w:t>
      </w:r>
    </w:p>
    <w:p w14:paraId="50A3D5B9" w14:textId="77777777" w:rsidR="00923C68" w:rsidRPr="000C03FA" w:rsidRDefault="00923C68" w:rsidP="007F3A4F">
      <w:pPr>
        <w:pStyle w:val="ListParagraph"/>
        <w:numPr>
          <w:ilvl w:val="0"/>
          <w:numId w:val="17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Khác (ghi cụ thể) ……………</w:t>
      </w:r>
    </w:p>
    <w:p w14:paraId="4BDE61A9" w14:textId="72307831" w:rsidR="00F431A9" w:rsidRPr="000C03FA" w:rsidRDefault="00F431A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923C68" w:rsidRPr="000C03FA">
        <w:rPr>
          <w:rFonts w:ascii="Times New Roman" w:hAnsi="Times New Roman"/>
          <w:color w:val="111111"/>
          <w:sz w:val="26"/>
          <w:szCs w:val="26"/>
        </w:rPr>
        <w:t>Giá cho mỗi trường hợp vận chuyển cấp cứu được tính theo</w:t>
      </w:r>
    </w:p>
    <w:p w14:paraId="0BCE2C05" w14:textId="1CBF5DB1" w:rsidR="00923C68" w:rsidRPr="000C03FA" w:rsidRDefault="00923C68" w:rsidP="007F3A4F">
      <w:pPr>
        <w:numPr>
          <w:ilvl w:val="0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T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rọn gói theo chuyến (bao gồm cả vận chuyển, thuốc, vật tư tiêu hao và công thực hiện thủ thuật) </w:t>
      </w:r>
    </w:p>
    <w:p w14:paraId="6435A4FE" w14:textId="3DE2AD21" w:rsidR="00923C68" w:rsidRPr="000C03FA" w:rsidRDefault="00923C68" w:rsidP="007F3A4F">
      <w:pPr>
        <w:numPr>
          <w:ilvl w:val="0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T</w:t>
      </w:r>
      <w:r w:rsidRPr="000C03FA">
        <w:rPr>
          <w:rFonts w:ascii="Times New Roman" w:hAnsi="Times New Roman"/>
          <w:color w:val="111111"/>
          <w:sz w:val="26"/>
          <w:szCs w:val="26"/>
        </w:rPr>
        <w:t>heo giá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dịch vụ kỹ thuật, thuốc, vật tư y tế và giá vận chuyển tính theo km</w:t>
      </w:r>
    </w:p>
    <w:p w14:paraId="1120194D" w14:textId="050AAB59" w:rsidR="00923C68" w:rsidRPr="000C03FA" w:rsidRDefault="00923C68" w:rsidP="007F3A4F">
      <w:pPr>
        <w:numPr>
          <w:ilvl w:val="0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T</w:t>
      </w:r>
      <w:r w:rsidRPr="000C03FA">
        <w:rPr>
          <w:rFonts w:ascii="Times New Roman" w:hAnsi="Times New Roman"/>
          <w:color w:val="111111"/>
          <w:sz w:val="26"/>
          <w:szCs w:val="26"/>
        </w:rPr>
        <w:t>heo giá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dịch vụ kỹ thuật, thuốc, vật tư y tế và giá vận chuyển tính theo lượt </w:t>
      </w:r>
    </w:p>
    <w:p w14:paraId="6676A253" w14:textId="762BD66A" w:rsidR="00923C68" w:rsidRPr="000C03FA" w:rsidRDefault="00923C68" w:rsidP="007F3A4F">
      <w:pPr>
        <w:numPr>
          <w:ilvl w:val="0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Khác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(ghi cụ thể)</w:t>
      </w:r>
    </w:p>
    <w:p w14:paraId="0E89CD35" w14:textId="593B77A9" w:rsidR="008F72B8" w:rsidRPr="000C03FA" w:rsidRDefault="008F72B8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 cơ chế tài chính miễn giảm thuế, phí, lệ phí cho Trung tâm cấp cứu 115:</w:t>
      </w:r>
    </w:p>
    <w:p w14:paraId="0571E97F" w14:textId="77777777" w:rsidR="008D2181" w:rsidRPr="000C03FA" w:rsidRDefault="008D2181" w:rsidP="008D2181">
      <w:pPr>
        <w:numPr>
          <w:ilvl w:val="0"/>
          <w:numId w:val="33"/>
        </w:numPr>
        <w:spacing w:before="60"/>
        <w:jc w:val="both"/>
        <w:rPr>
          <w:moveTo w:id="2458" w:author="Ngoc Le Van Truong" w:date="2023-04-28T10:32:00Z"/>
          <w:rFonts w:ascii="Times New Roman" w:hAnsi="Times New Roman"/>
          <w:color w:val="111111"/>
          <w:sz w:val="26"/>
          <w:szCs w:val="26"/>
          <w:lang w:val="vi-VN"/>
        </w:rPr>
      </w:pPr>
      <w:bookmarkStart w:id="2459" w:name="_Hlk133570351"/>
      <w:moveToRangeStart w:id="2460" w:author="Ngoc Le Van Truong" w:date="2023-04-28T10:32:00Z" w:name="move133570337"/>
      <w:moveTo w:id="2461" w:author="Ngoc Le Van Truong" w:date="2023-04-28T10:32:00Z">
        <w:r w:rsidRPr="000C03FA">
          <w:rPr>
            <w:rFonts w:ascii="Times New Roman" w:hAnsi="Times New Roman"/>
            <w:color w:val="111111"/>
            <w:sz w:val="26"/>
            <w:szCs w:val="26"/>
            <w:lang w:val="vi-VN"/>
          </w:rPr>
          <w:t>Không</w:t>
        </w:r>
      </w:moveTo>
    </w:p>
    <w:moveToRangeEnd w:id="2460"/>
    <w:p w14:paraId="4B10203E" w14:textId="51B9C51C" w:rsidR="008F72B8" w:rsidDel="008D2181" w:rsidRDefault="008F72B8" w:rsidP="008D2181">
      <w:pPr>
        <w:numPr>
          <w:ilvl w:val="0"/>
          <w:numId w:val="33"/>
        </w:numPr>
        <w:spacing w:before="60"/>
        <w:jc w:val="both"/>
        <w:rPr>
          <w:del w:id="2462" w:author="Ngoc Le Van Truong" w:date="2023-04-28T10:32:00Z"/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Có</w:t>
      </w:r>
    </w:p>
    <w:p w14:paraId="48AB2E75" w14:textId="77777777" w:rsidR="008D2181" w:rsidRPr="000C03FA" w:rsidRDefault="008D2181" w:rsidP="007F3A4F">
      <w:pPr>
        <w:numPr>
          <w:ilvl w:val="0"/>
          <w:numId w:val="33"/>
        </w:numPr>
        <w:spacing w:before="60"/>
        <w:jc w:val="both"/>
        <w:rPr>
          <w:ins w:id="2463" w:author="Ngoc Le Van Truong" w:date="2023-04-28T10:32:00Z"/>
          <w:rFonts w:ascii="Times New Roman" w:hAnsi="Times New Roman"/>
          <w:color w:val="111111"/>
          <w:sz w:val="26"/>
          <w:szCs w:val="26"/>
          <w:lang w:val="vi-VN"/>
        </w:rPr>
      </w:pPr>
    </w:p>
    <w:p w14:paraId="389861A2" w14:textId="5AB42DA9" w:rsidR="008D2181" w:rsidRPr="008D2181" w:rsidRDefault="008F72B8">
      <w:pPr>
        <w:numPr>
          <w:ilvl w:val="0"/>
          <w:numId w:val="33"/>
        </w:numPr>
        <w:spacing w:before="60"/>
        <w:jc w:val="both"/>
        <w:rPr>
          <w:ins w:id="2464" w:author="Ngoc Le Van Truong" w:date="2023-04-28T10:31:00Z"/>
          <w:rFonts w:ascii="Times New Roman" w:hAnsi="Times New Roman"/>
          <w:color w:val="111111"/>
          <w:sz w:val="26"/>
          <w:szCs w:val="26"/>
          <w:lang w:val="vi-VN"/>
          <w:rPrChange w:id="2465" w:author="Ngoc Le Van Truong" w:date="2023-04-28T10:32:00Z">
            <w:rPr>
              <w:ins w:id="2466" w:author="Ngoc Le Van Truong" w:date="2023-04-28T10:31:00Z"/>
              <w:lang w:val="vi-VN"/>
            </w:rPr>
          </w:rPrChange>
        </w:rPr>
        <w:pPrChange w:id="2467" w:author="Ngoc Le Van Truong" w:date="2023-04-28T10:32:00Z">
          <w:pPr>
            <w:pStyle w:val="ListParagraph"/>
            <w:numPr>
              <w:numId w:val="17"/>
            </w:numPr>
            <w:spacing w:before="60"/>
            <w:ind w:hanging="360"/>
            <w:contextualSpacing w:val="0"/>
            <w:jc w:val="both"/>
          </w:pPr>
        </w:pPrChange>
      </w:pPr>
      <w:r w:rsidRPr="008D2181">
        <w:rPr>
          <w:rFonts w:ascii="Times New Roman" w:hAnsi="Times New Roman"/>
          <w:color w:val="111111"/>
          <w:sz w:val="26"/>
          <w:szCs w:val="26"/>
          <w:lang w:val="vi-VN"/>
          <w:rPrChange w:id="2468" w:author="Ngoc Le Van Truong" w:date="2023-04-28T10:32:00Z">
            <w:rPr>
              <w:lang w:val="vi-VN"/>
            </w:rPr>
          </w:rPrChange>
        </w:rPr>
        <w:t>Ghi cụ thể</w:t>
      </w:r>
      <w:ins w:id="2469" w:author="Ngoc Le Van Truong" w:date="2023-04-28T10:31:00Z">
        <w:r w:rsidR="008D2181" w:rsidRPr="008D2181">
          <w:rPr>
            <w:rFonts w:ascii="Times New Roman" w:hAnsi="Times New Roman"/>
            <w:color w:val="111111"/>
            <w:sz w:val="26"/>
            <w:szCs w:val="26"/>
            <w:rPrChange w:id="2470" w:author="Ngoc Le Van Truong" w:date="2023-04-28T10:32:00Z">
              <w:rPr/>
            </w:rPrChange>
          </w:rPr>
          <w:t xml:space="preserve"> </w:t>
        </w:r>
        <w:r w:rsidR="008D2181" w:rsidRPr="008D2181">
          <w:rPr>
            <w:rFonts w:ascii="Times New Roman" w:hAnsi="Times New Roman"/>
            <w:color w:val="111111"/>
            <w:sz w:val="26"/>
            <w:szCs w:val="26"/>
            <w:lang w:val="vi-VN"/>
            <w:rPrChange w:id="2471" w:author="Ngoc Le Van Truong" w:date="2023-04-28T10:32:00Z">
              <w:rPr>
                <w:lang w:val="vi-VN"/>
              </w:rPr>
            </w:rPrChange>
          </w:rPr>
          <w:t>……………</w:t>
        </w:r>
      </w:ins>
    </w:p>
    <w:bookmarkEnd w:id="2459"/>
    <w:p w14:paraId="5ECBA6C0" w14:textId="5202317E" w:rsidR="008F72B8" w:rsidRPr="000C03FA" w:rsidDel="008D2181" w:rsidRDefault="008F72B8" w:rsidP="007F3A4F">
      <w:pPr>
        <w:numPr>
          <w:ilvl w:val="0"/>
          <w:numId w:val="33"/>
        </w:numPr>
        <w:spacing w:before="60"/>
        <w:jc w:val="both"/>
        <w:rPr>
          <w:del w:id="2472" w:author="Ngoc Le Van Truong" w:date="2023-04-28T10:31:00Z"/>
          <w:rFonts w:ascii="Times New Roman" w:hAnsi="Times New Roman"/>
          <w:color w:val="111111"/>
          <w:sz w:val="26"/>
          <w:szCs w:val="26"/>
          <w:lang w:val="vi-VN"/>
        </w:rPr>
      </w:pPr>
    </w:p>
    <w:p w14:paraId="1564A926" w14:textId="1F3E164F" w:rsidR="008F72B8" w:rsidRPr="000C03FA" w:rsidDel="008D2181" w:rsidRDefault="008F72B8" w:rsidP="007F3A4F">
      <w:pPr>
        <w:numPr>
          <w:ilvl w:val="0"/>
          <w:numId w:val="33"/>
        </w:numPr>
        <w:spacing w:before="60"/>
        <w:jc w:val="both"/>
        <w:rPr>
          <w:moveFrom w:id="2473" w:author="Ngoc Le Van Truong" w:date="2023-04-28T10:32:00Z"/>
          <w:rFonts w:ascii="Times New Roman" w:hAnsi="Times New Roman"/>
          <w:color w:val="111111"/>
          <w:sz w:val="26"/>
          <w:szCs w:val="26"/>
          <w:lang w:val="vi-VN"/>
        </w:rPr>
      </w:pPr>
      <w:moveFromRangeStart w:id="2474" w:author="Ngoc Le Van Truong" w:date="2023-04-28T10:32:00Z" w:name="move133570337"/>
      <w:moveFrom w:id="2475" w:author="Ngoc Le Van Truong" w:date="2023-04-28T10:32:00Z">
        <w:r w:rsidRPr="000C03FA" w:rsidDel="008D2181">
          <w:rPr>
            <w:rFonts w:ascii="Times New Roman" w:hAnsi="Times New Roman"/>
            <w:color w:val="111111"/>
            <w:sz w:val="26"/>
            <w:szCs w:val="26"/>
            <w:lang w:val="vi-VN"/>
          </w:rPr>
          <w:t>Không</w:t>
        </w:r>
      </w:moveFrom>
    </w:p>
    <w:moveFromRangeEnd w:id="2474"/>
    <w:p w14:paraId="0ACDA6EF" w14:textId="35E3AE89" w:rsidR="008F72B8" w:rsidRPr="000C03FA" w:rsidRDefault="001B7BA8" w:rsidP="00A3388B">
      <w:pPr>
        <w:spacing w:before="60"/>
        <w:jc w:val="both"/>
        <w:rPr>
          <w:rFonts w:ascii="Times New Roman" w:hAnsi="Times New Roman"/>
          <w:b/>
          <w:color w:val="111111"/>
          <w:sz w:val="26"/>
          <w:szCs w:val="26"/>
        </w:rPr>
      </w:pPr>
      <w:r w:rsidRPr="000C03FA">
        <w:rPr>
          <w:rFonts w:ascii="Times New Roman" w:hAnsi="Times New Roman"/>
          <w:b/>
          <w:color w:val="111111"/>
          <w:sz w:val="26"/>
          <w:szCs w:val="26"/>
        </w:rPr>
        <w:t xml:space="preserve">VII. </w:t>
      </w:r>
      <w:r w:rsidR="00300154" w:rsidRPr="000C03FA">
        <w:rPr>
          <w:rFonts w:ascii="Times New Roman" w:hAnsi="Times New Roman"/>
          <w:b/>
          <w:color w:val="111111"/>
          <w:sz w:val="26"/>
          <w:szCs w:val="26"/>
        </w:rPr>
        <w:t>ĐẢM BẢO CHẤT LƯỢNG</w:t>
      </w:r>
    </w:p>
    <w:p w14:paraId="080E11BC" w14:textId="4787DFF7" w:rsidR="00591789" w:rsidRPr="000C03FA" w:rsidRDefault="0059178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Kiểm tra, đánh giá chất lượng hoạt động của Trung tâm (câu hỏi nhiều lựa chọn trả lời)</w:t>
      </w:r>
    </w:p>
    <w:p w14:paraId="63B62BE5" w14:textId="77777777" w:rsidR="00E322D3" w:rsidRPr="000C03FA" w:rsidRDefault="00E322D3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5EBEC8FB" w14:textId="3A4B09C8" w:rsidR="00E322D3" w:rsidRPr="000C03FA" w:rsidRDefault="00E322D3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6BC31D43" w14:textId="4F320492" w:rsidR="00591789" w:rsidRPr="000C03FA" w:rsidRDefault="00591789" w:rsidP="007F3A4F">
      <w:pPr>
        <w:pStyle w:val="ListParagraph"/>
        <w:numPr>
          <w:ilvl w:val="0"/>
          <w:numId w:val="19"/>
        </w:numPr>
        <w:spacing w:before="60"/>
        <w:contextualSpacing w:val="0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Sử dụng tài liệu nào để đánh giá (ghi cụ thể)</w:t>
      </w:r>
      <w:r w:rsidR="00096E8F" w:rsidRPr="000C03FA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……………………………………….</w:t>
      </w:r>
    </w:p>
    <w:p w14:paraId="4CE63386" w14:textId="0B676E8B" w:rsidR="00096E8F" w:rsidRPr="000C03FA" w:rsidRDefault="00096E8F" w:rsidP="00096E8F">
      <w:pPr>
        <w:pStyle w:val="ListParagraph"/>
        <w:spacing w:before="60"/>
        <w:contextualSpacing w:val="0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……………………………………………………………………………………….</w:t>
      </w:r>
    </w:p>
    <w:p w14:paraId="58312863" w14:textId="77777777" w:rsidR="00E322D3" w:rsidRPr="000C03FA" w:rsidRDefault="00E322D3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6637A5B4" w14:textId="14E00F5C" w:rsidR="00591789" w:rsidRPr="000C03FA" w:rsidRDefault="0059178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Nếu có, cơ quan nào tiến hành kiểm tra, đánh giá Trung tâm trong </w:t>
      </w:r>
      <w:del w:id="2476" w:author="Ngoc Le Van Truong" w:date="2023-04-28T10:33:00Z">
        <w:r w:rsidRPr="000C03FA" w:rsidDel="008D2181">
          <w:rPr>
            <w:rFonts w:ascii="Times New Roman" w:hAnsi="Times New Roman"/>
            <w:color w:val="111111"/>
            <w:sz w:val="26"/>
            <w:szCs w:val="26"/>
          </w:rPr>
          <w:delText>giai đoạn 2018-</w:delText>
        </w:r>
      </w:del>
      <w:ins w:id="2477" w:author="Ngoc Le Van Truong" w:date="2023-04-28T10:33:00Z">
        <w:r w:rsidR="008D2181">
          <w:rPr>
            <w:rFonts w:ascii="Times New Roman" w:hAnsi="Times New Roman"/>
            <w:color w:val="111111"/>
            <w:sz w:val="26"/>
            <w:szCs w:val="26"/>
          </w:rPr>
          <w:t xml:space="preserve">năm </w:t>
        </w:r>
      </w:ins>
      <w:r w:rsidRPr="000C03FA">
        <w:rPr>
          <w:rFonts w:ascii="Times New Roman" w:hAnsi="Times New Roman"/>
          <w:color w:val="111111"/>
          <w:sz w:val="26"/>
          <w:szCs w:val="26"/>
        </w:rPr>
        <w:t>2022:</w:t>
      </w:r>
    </w:p>
    <w:p w14:paraId="56B97691" w14:textId="2D380759" w:rsidR="00591789" w:rsidRPr="000C03FA" w:rsidRDefault="0059178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a) Tự đánh giá</w:t>
      </w:r>
    </w:p>
    <w:p w14:paraId="597EA597" w14:textId="71956140" w:rsidR="00591789" w:rsidRPr="000C03FA" w:rsidRDefault="0059178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b) Bộ Y tế</w:t>
      </w:r>
    </w:p>
    <w:p w14:paraId="0AC0BC41" w14:textId="16E56544" w:rsidR="00591789" w:rsidRPr="000C03FA" w:rsidRDefault="0059178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c) Bộ, Ngành</w:t>
      </w:r>
    </w:p>
    <w:p w14:paraId="796A9181" w14:textId="5BED9C26" w:rsidR="00591789" w:rsidRPr="000C03FA" w:rsidRDefault="0059178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d) Sở Y tế tỉnh, thành phố</w:t>
      </w:r>
    </w:p>
    <w:p w14:paraId="458C54A4" w14:textId="69BA1A95" w:rsidR="00591789" w:rsidRPr="000C03FA" w:rsidRDefault="00591789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đ) Cơ quan khác: ghi cụ thể………………………………</w:t>
      </w:r>
    </w:p>
    <w:p w14:paraId="100EB4D3" w14:textId="22ED581B" w:rsidR="00591789" w:rsidRPr="000C03FA" w:rsidRDefault="004143F4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</w:t>
      </w:r>
      <w:r w:rsidR="00591789" w:rsidRPr="000C03FA">
        <w:rPr>
          <w:rFonts w:ascii="Times New Roman" w:hAnsi="Times New Roman"/>
          <w:color w:val="111111"/>
          <w:sz w:val="26"/>
          <w:szCs w:val="26"/>
        </w:rPr>
        <w:t>hực hiện kiểm tra, đánh giá xe cứu thương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93"/>
        <w:gridCol w:w="4332"/>
        <w:gridCol w:w="1260"/>
        <w:gridCol w:w="1260"/>
        <w:gridCol w:w="1446"/>
      </w:tblGrid>
      <w:tr w:rsidR="004143F4" w:rsidRPr="000C03FA" w14:paraId="5802B1C2" w14:textId="2A1239C3" w:rsidTr="00096E8F">
        <w:trPr>
          <w:tblHeader/>
        </w:trPr>
        <w:tc>
          <w:tcPr>
            <w:tcW w:w="793" w:type="dxa"/>
          </w:tcPr>
          <w:p w14:paraId="792CCE86" w14:textId="619FB7B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TT</w:t>
            </w:r>
          </w:p>
        </w:tc>
        <w:tc>
          <w:tcPr>
            <w:tcW w:w="4332" w:type="dxa"/>
          </w:tcPr>
          <w:p w14:paraId="46FBEF4D" w14:textId="122747D0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Nội dung</w:t>
            </w:r>
          </w:p>
        </w:tc>
        <w:tc>
          <w:tcPr>
            <w:tcW w:w="1260" w:type="dxa"/>
          </w:tcPr>
          <w:p w14:paraId="4A184A4B" w14:textId="5FB521A4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Không thực hiện</w:t>
            </w:r>
          </w:p>
        </w:tc>
        <w:tc>
          <w:tcPr>
            <w:tcW w:w="1260" w:type="dxa"/>
          </w:tcPr>
          <w:p w14:paraId="20E6F99D" w14:textId="3C145D9D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Có thực hiện</w:t>
            </w:r>
          </w:p>
        </w:tc>
        <w:tc>
          <w:tcPr>
            <w:tcW w:w="1446" w:type="dxa"/>
          </w:tcPr>
          <w:p w14:paraId="183EB938" w14:textId="379EE6D5" w:rsidR="004143F4" w:rsidRPr="000C03FA" w:rsidRDefault="004143F4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del w:id="2478" w:author="admin" w:date="2023-04-27T21:51:00Z">
              <w:r w:rsidRPr="000C03FA" w:rsidDel="00704B19">
                <w:rPr>
                  <w:rFonts w:ascii="Times New Roman" w:hAnsi="Times New Roman"/>
                  <w:color w:val="111111"/>
                  <w:sz w:val="26"/>
                  <w:szCs w:val="26"/>
                </w:rPr>
                <w:delText>Tần xuất</w:delText>
              </w:r>
            </w:del>
            <w:ins w:id="2479" w:author="admin" w:date="2023-04-27T21:51:00Z">
              <w:r w:rsidR="00704B19">
                <w:rPr>
                  <w:rFonts w:ascii="Times New Roman" w:hAnsi="Times New Roman"/>
                  <w:color w:val="111111"/>
                  <w:sz w:val="26"/>
                  <w:szCs w:val="26"/>
                </w:rPr>
                <w:t>Số lần</w:t>
              </w:r>
            </w:ins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thực hiện</w:t>
            </w:r>
            <w:ins w:id="2480" w:author="admin" w:date="2023-04-27T21:51:00Z">
              <w:r w:rsidR="00704B19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 </w:t>
              </w:r>
            </w:ins>
            <w:ins w:id="2481" w:author="admin" w:date="2023-04-27T22:30:00Z">
              <w:r w:rsidR="002E5B9F">
                <w:rPr>
                  <w:rFonts w:ascii="Times New Roman" w:hAnsi="Times New Roman"/>
                  <w:color w:val="111111"/>
                  <w:sz w:val="26"/>
                  <w:szCs w:val="26"/>
                </w:rPr>
                <w:t>trong năm 2022</w:t>
              </w:r>
            </w:ins>
          </w:p>
        </w:tc>
      </w:tr>
      <w:tr w:rsidR="004143F4" w:rsidRPr="000C03FA" w14:paraId="4A502FA9" w14:textId="1B489ADE" w:rsidTr="004143F4">
        <w:tc>
          <w:tcPr>
            <w:tcW w:w="793" w:type="dxa"/>
          </w:tcPr>
          <w:p w14:paraId="04AC9277" w14:textId="77777777" w:rsidR="004143F4" w:rsidRPr="000C03FA" w:rsidRDefault="004143F4" w:rsidP="007F3A4F">
            <w:pPr>
              <w:pStyle w:val="ListParagraph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332" w:type="dxa"/>
          </w:tcPr>
          <w:p w14:paraId="6B7B922E" w14:textId="32140F82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Đánh giá Danh mục trang thiết bị thiết yếu trên xe cứu thương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 cho 01 kíp cấp cứu ngoại viện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(theo Quyết định số 3385/QĐ-BYT ngày 18/9/2012)</w:t>
            </w:r>
          </w:p>
        </w:tc>
        <w:tc>
          <w:tcPr>
            <w:tcW w:w="1260" w:type="dxa"/>
          </w:tcPr>
          <w:p w14:paraId="7EA3DC54" w14:textId="464063E4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F4878D3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446" w:type="dxa"/>
          </w:tcPr>
          <w:p w14:paraId="4B69F79C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4143F4" w:rsidRPr="000C03FA" w14:paraId="470914F5" w14:textId="3B4D0805" w:rsidTr="004143F4">
        <w:tc>
          <w:tcPr>
            <w:tcW w:w="793" w:type="dxa"/>
          </w:tcPr>
          <w:p w14:paraId="6525196C" w14:textId="77777777" w:rsidR="004143F4" w:rsidRPr="000C03FA" w:rsidRDefault="004143F4" w:rsidP="007F3A4F">
            <w:pPr>
              <w:pStyle w:val="ListParagraph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332" w:type="dxa"/>
          </w:tcPr>
          <w:p w14:paraId="5B4D2DF5" w14:textId="0C127E18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>Đánh giá Danh mục thuốc, vật tư y tế thiết yếu trang bị trên xe cứu thương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 xml:space="preserve"> cho 01 kíp cấp cứu ngoại viện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(</w:t>
            </w:r>
            <w:del w:id="2482" w:author="Ngoc Le Van Truong" w:date="2023-04-28T10:33:00Z">
              <w:r w:rsidRPr="000C03FA" w:rsidDel="008D2181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 xml:space="preserve"> </w:delText>
              </w:r>
            </w:del>
            <w:ins w:id="2483" w:author="Ngoc Le Van Truong" w:date="2023-04-28T10:33:00Z">
              <w:r w:rsidR="008D2181">
                <w:rPr>
                  <w:rFonts w:ascii="Times New Roman" w:hAnsi="Times New Roman"/>
                  <w:color w:val="111111"/>
                  <w:sz w:val="26"/>
                  <w:szCs w:val="26"/>
                </w:rPr>
                <w:t xml:space="preserve">theo </w:t>
              </w:r>
            </w:ins>
            <w:del w:id="2484" w:author="Ngoc Le Van Truong" w:date="2023-04-28T10:33:00Z">
              <w:r w:rsidRPr="000C03FA" w:rsidDel="008D2181">
                <w:rPr>
                  <w:rFonts w:ascii="Times New Roman" w:hAnsi="Times New Roman"/>
                  <w:color w:val="111111"/>
                  <w:sz w:val="26"/>
                  <w:szCs w:val="26"/>
                  <w:lang w:val="vi-VN"/>
                </w:rPr>
                <w:delText xml:space="preserve">theo </w:delText>
              </w:r>
            </w:del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Quyết định số 3385/QĐ-BYT ngày 18/9/2012)</w:t>
            </w:r>
          </w:p>
        </w:tc>
        <w:tc>
          <w:tcPr>
            <w:tcW w:w="1260" w:type="dxa"/>
          </w:tcPr>
          <w:p w14:paraId="3AE8F528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</w:tcPr>
          <w:p w14:paraId="1611E19E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446" w:type="dxa"/>
          </w:tcPr>
          <w:p w14:paraId="15397452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4143F4" w:rsidRPr="000C03FA" w14:paraId="521E4B48" w14:textId="77777777" w:rsidTr="00C5568A">
        <w:tc>
          <w:tcPr>
            <w:tcW w:w="793" w:type="dxa"/>
          </w:tcPr>
          <w:p w14:paraId="3804FA1B" w14:textId="77777777" w:rsidR="004143F4" w:rsidRPr="000C03FA" w:rsidRDefault="004143F4" w:rsidP="007F3A4F">
            <w:pPr>
              <w:pStyle w:val="ListParagraph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332" w:type="dxa"/>
          </w:tcPr>
          <w:p w14:paraId="31FBA42B" w14:textId="54E9B708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Đánh giá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Danh mục vali dụng cụ cấp cứu trang bị trên xe ô tô cứu thương cho 01 kíp cấp cứu ngoại viện (theo Quyết định số 3385/QĐ-BYT ngày 18/9/2012)</w:t>
            </w:r>
          </w:p>
        </w:tc>
        <w:tc>
          <w:tcPr>
            <w:tcW w:w="1260" w:type="dxa"/>
          </w:tcPr>
          <w:p w14:paraId="1DD5CE9B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</w:tcPr>
          <w:p w14:paraId="2E63C0A4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446" w:type="dxa"/>
          </w:tcPr>
          <w:p w14:paraId="43E20D20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  <w:tr w:rsidR="004143F4" w:rsidRPr="000C03FA" w14:paraId="77D699A6" w14:textId="583032B9" w:rsidTr="004143F4">
        <w:tc>
          <w:tcPr>
            <w:tcW w:w="793" w:type="dxa"/>
          </w:tcPr>
          <w:p w14:paraId="1438973C" w14:textId="77777777" w:rsidR="004143F4" w:rsidRPr="000C03FA" w:rsidRDefault="004143F4" w:rsidP="007F3A4F">
            <w:pPr>
              <w:pStyle w:val="ListParagraph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</w:p>
        </w:tc>
        <w:tc>
          <w:tcPr>
            <w:tcW w:w="4332" w:type="dxa"/>
          </w:tcPr>
          <w:p w14:paraId="5A0EA42C" w14:textId="251F9D7A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</w:rPr>
            </w:pPr>
            <w:r w:rsidRPr="000C03FA">
              <w:rPr>
                <w:rFonts w:ascii="Times New Roman" w:hAnsi="Times New Roman"/>
                <w:color w:val="111111"/>
                <w:sz w:val="26"/>
                <w:szCs w:val="26"/>
              </w:rPr>
              <w:t xml:space="preserve">Đánh giá </w:t>
            </w:r>
            <w:r w:rsidRPr="000C03FA"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  <w:t>Danh mục vali thuốc cấp cứu trang bị trên xe ô tô cứu thương cho 01 kíp cấp cứu ngoại viện (theo Quyết định số 3385/QĐ-BYT ngày 18/9 /2012)</w:t>
            </w:r>
          </w:p>
        </w:tc>
        <w:tc>
          <w:tcPr>
            <w:tcW w:w="1260" w:type="dxa"/>
          </w:tcPr>
          <w:p w14:paraId="7EBD21D8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</w:tcPr>
          <w:p w14:paraId="38C850F5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  <w:tc>
          <w:tcPr>
            <w:tcW w:w="1446" w:type="dxa"/>
          </w:tcPr>
          <w:p w14:paraId="4C16C13E" w14:textId="77777777" w:rsidR="004143F4" w:rsidRPr="000C03FA" w:rsidRDefault="004143F4" w:rsidP="00A3388B">
            <w:pPr>
              <w:spacing w:before="60"/>
              <w:jc w:val="both"/>
              <w:rPr>
                <w:rFonts w:ascii="Times New Roman" w:hAnsi="Times New Roman"/>
                <w:color w:val="111111"/>
                <w:sz w:val="26"/>
                <w:szCs w:val="26"/>
                <w:lang w:val="vi-VN"/>
              </w:rPr>
            </w:pPr>
          </w:p>
        </w:tc>
      </w:tr>
    </w:tbl>
    <w:p w14:paraId="00702251" w14:textId="23118D07" w:rsidR="00591789" w:rsidRPr="000C03FA" w:rsidRDefault="0059178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Báo cáo thống kê dữ liệu hoạt</w:t>
      </w:r>
      <w:r w:rsidR="00096E8F" w:rsidRPr="000C03FA">
        <w:rPr>
          <w:rFonts w:ascii="Times New Roman" w:hAnsi="Times New Roman"/>
          <w:color w:val="111111"/>
          <w:sz w:val="26"/>
          <w:szCs w:val="26"/>
        </w:rPr>
        <w:t xml:space="preserve"> độ</w:t>
      </w:r>
      <w:r w:rsidRPr="000C03FA">
        <w:rPr>
          <w:rFonts w:ascii="Times New Roman" w:hAnsi="Times New Roman"/>
          <w:color w:val="111111"/>
          <w:sz w:val="26"/>
          <w:szCs w:val="26"/>
        </w:rPr>
        <w:t>ng của Trung tâm</w:t>
      </w:r>
    </w:p>
    <w:p w14:paraId="26312CA0" w14:textId="43F9CE9B" w:rsidR="00591789" w:rsidRPr="000C03FA" w:rsidRDefault="00591789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Sử dụng phần mềm</w:t>
      </w:r>
    </w:p>
    <w:p w14:paraId="6177E68D" w14:textId="6A15D779" w:rsidR="00591789" w:rsidRPr="000C03FA" w:rsidRDefault="00591789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Sử dụng sổ sách</w:t>
      </w:r>
    </w:p>
    <w:p w14:paraId="62F82BB3" w14:textId="7CBA1B98" w:rsidR="00591789" w:rsidRPr="000C03FA" w:rsidRDefault="00591789" w:rsidP="007F3A4F">
      <w:pPr>
        <w:numPr>
          <w:ilvl w:val="1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Phương pháp khác: ghi cụ thể……………………………………</w:t>
      </w:r>
    </w:p>
    <w:p w14:paraId="6F69BED2" w14:textId="239AB074" w:rsidR="00E322D3" w:rsidRPr="000C03FA" w:rsidRDefault="00E322D3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sz w:val="26"/>
          <w:szCs w:val="26"/>
        </w:rPr>
        <w:t>Ước tỉnh tỷ lệ % kíp cấp cứu ngoại viện có đủ nhân lực theo quy định:</w:t>
      </w:r>
    </w:p>
    <w:p w14:paraId="4320C3EB" w14:textId="3C4B0E8C" w:rsidR="00E322D3" w:rsidRPr="000C03FA" w:rsidRDefault="00E322D3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sz w:val="26"/>
          <w:szCs w:val="26"/>
        </w:rPr>
        <w:t>Trung tâm cấp cứu 115 có chỉ số theo dõi, đánh giá hiệu suất, kết quả hoạt động cấp cứu ngoại viện</w:t>
      </w:r>
    </w:p>
    <w:p w14:paraId="05851C07" w14:textId="5A05B0ED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a)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5E90F6A8" w14:textId="032256CA" w:rsidR="00E322D3" w:rsidDel="000C2525" w:rsidRDefault="00E322D3" w:rsidP="000C2525">
      <w:pPr>
        <w:spacing w:before="60"/>
        <w:ind w:left="360"/>
        <w:jc w:val="both"/>
        <w:rPr>
          <w:del w:id="2485" w:author="Ngoc Le Van Truong" w:date="2023-04-28T10:41:00Z"/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b)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62EF2E72" w14:textId="77777777" w:rsidR="000C2525" w:rsidRPr="000C03FA" w:rsidRDefault="000C2525" w:rsidP="00A3388B">
      <w:pPr>
        <w:spacing w:before="60"/>
        <w:ind w:left="360"/>
        <w:jc w:val="both"/>
        <w:rPr>
          <w:ins w:id="2486" w:author="Ngoc Le Van Truong" w:date="2023-04-28T10:41:00Z"/>
          <w:rFonts w:ascii="Times New Roman" w:hAnsi="Times New Roman"/>
          <w:color w:val="111111"/>
          <w:sz w:val="26"/>
          <w:szCs w:val="26"/>
          <w:lang w:val="vi-VN"/>
        </w:rPr>
      </w:pPr>
    </w:p>
    <w:p w14:paraId="070BAC39" w14:textId="77777777" w:rsidR="000C2525" w:rsidRPr="000C03FA" w:rsidRDefault="00E322D3">
      <w:pPr>
        <w:spacing w:before="60"/>
        <w:ind w:left="360"/>
        <w:jc w:val="both"/>
        <w:rPr>
          <w:ins w:id="2487" w:author="Ngoc Le Van Truong" w:date="2023-04-28T10:41:00Z"/>
          <w:rFonts w:ascii="Times New Roman" w:hAnsi="Times New Roman"/>
          <w:color w:val="111111"/>
          <w:sz w:val="26"/>
          <w:szCs w:val="26"/>
          <w:lang w:val="vi-VN"/>
        </w:rPr>
        <w:pPrChange w:id="2488" w:author="Ngoc Le Van Truong" w:date="2023-04-28T10:41:00Z">
          <w:pPr>
            <w:numPr>
              <w:ilvl w:val="1"/>
              <w:numId w:val="21"/>
            </w:numPr>
            <w:spacing w:before="60"/>
            <w:ind w:left="1080" w:hanging="360"/>
            <w:jc w:val="both"/>
          </w:pPr>
        </w:pPrChange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c)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  <w:ins w:id="2489" w:author="Ngoc Le Van Truong" w:date="2023-04-28T10:41:00Z">
        <w:r w:rsidR="000C2525">
          <w:rPr>
            <w:rFonts w:ascii="Times New Roman" w:hAnsi="Times New Roman"/>
            <w:color w:val="111111"/>
            <w:sz w:val="26"/>
            <w:szCs w:val="26"/>
          </w:rPr>
          <w:t xml:space="preserve"> </w:t>
        </w:r>
        <w:r w:rsidR="000C2525" w:rsidRPr="000C03FA">
          <w:rPr>
            <w:rFonts w:ascii="Times New Roman" w:hAnsi="Times New Roman"/>
            <w:color w:val="111111"/>
            <w:sz w:val="26"/>
            <w:szCs w:val="26"/>
          </w:rPr>
          <w:t>……………………………………</w:t>
        </w:r>
      </w:ins>
    </w:p>
    <w:p w14:paraId="7A537B1F" w14:textId="65DAB336" w:rsidR="00E322D3" w:rsidRPr="000C2525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rPrChange w:id="2490" w:author="Ngoc Le Van Truong" w:date="2023-04-28T10:41:00Z">
            <w:rPr>
              <w:rFonts w:ascii="Times New Roman" w:hAnsi="Times New Roman"/>
              <w:color w:val="111111"/>
              <w:sz w:val="26"/>
              <w:szCs w:val="26"/>
              <w:lang w:val="vi-VN"/>
            </w:rPr>
          </w:rPrChange>
        </w:rPr>
      </w:pPr>
    </w:p>
    <w:p w14:paraId="4F50B01D" w14:textId="2444A33E" w:rsidR="004143F4" w:rsidRPr="000C03FA" w:rsidRDefault="004143F4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Nếu có, đề nghị cung cấp bộ </w:t>
      </w:r>
      <w:r w:rsidRPr="000C03FA">
        <w:rPr>
          <w:rFonts w:ascii="Times New Roman" w:hAnsi="Times New Roman"/>
          <w:sz w:val="26"/>
          <w:szCs w:val="26"/>
        </w:rPr>
        <w:t>chỉ số theo dõi, đánh giá hiệu suất, kết quả hoạt động cấp cứu ngoại viện.</w:t>
      </w:r>
    </w:p>
    <w:p w14:paraId="15077668" w14:textId="75E78E72" w:rsidR="00E322D3" w:rsidRPr="000C03FA" w:rsidRDefault="00E322D3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sz w:val="26"/>
          <w:szCs w:val="26"/>
        </w:rPr>
        <w:t>Trung tâm cấp cứu 115 có sáng kiến cải tiến chất lượng</w:t>
      </w:r>
    </w:p>
    <w:p w14:paraId="343F4BB7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a)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7B4870A3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b)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25161028" w14:textId="384D5615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c) Mô tả cụ thể sáng kiến: …………………………………………………………..……</w:t>
      </w:r>
    </w:p>
    <w:p w14:paraId="1E1A9813" w14:textId="0C8462A6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2EE42A7A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023E51BB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2BD22A62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38B0B4F7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6E1B3D85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261416B2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6BB77C69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792CA880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4149271E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2E6E840A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60CC3AD0" w14:textId="77777777" w:rsidR="00E322D3" w:rsidRPr="000C03FA" w:rsidRDefault="00E322D3" w:rsidP="00A3388B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……………………………………………………………………………………………</w:t>
      </w:r>
    </w:p>
    <w:p w14:paraId="757A9BF0" w14:textId="735C0E72" w:rsidR="00300154" w:rsidRPr="000C03FA" w:rsidRDefault="00300154" w:rsidP="00A3388B">
      <w:p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</w:p>
    <w:p w14:paraId="3C5F9AC7" w14:textId="018DBF2B" w:rsidR="00312B79" w:rsidRPr="000C03FA" w:rsidRDefault="00312B79" w:rsidP="00A3388B">
      <w:pPr>
        <w:spacing w:before="60"/>
        <w:jc w:val="both"/>
        <w:rPr>
          <w:rFonts w:ascii="Times New Roman" w:hAnsi="Times New Roman"/>
          <w:b/>
          <w:color w:val="111111"/>
          <w:sz w:val="26"/>
          <w:szCs w:val="26"/>
        </w:rPr>
      </w:pPr>
      <w:r w:rsidRPr="000C03FA">
        <w:rPr>
          <w:rFonts w:ascii="Times New Roman" w:hAnsi="Times New Roman"/>
          <w:b/>
          <w:color w:val="111111"/>
          <w:sz w:val="26"/>
          <w:szCs w:val="26"/>
        </w:rPr>
        <w:t xml:space="preserve">VIII. </w:t>
      </w:r>
      <w:r w:rsidR="004143F4" w:rsidRPr="000C03FA">
        <w:rPr>
          <w:rFonts w:ascii="Times New Roman" w:hAnsi="Times New Roman"/>
          <w:b/>
          <w:color w:val="111111"/>
          <w:sz w:val="26"/>
          <w:szCs w:val="26"/>
        </w:rPr>
        <w:t>ĐẢM BẢO AN TOÀN</w:t>
      </w:r>
    </w:p>
    <w:p w14:paraId="3AC1A7CC" w14:textId="77777777" w:rsidR="00312B79" w:rsidRPr="000C03FA" w:rsidRDefault="00312B7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 c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ác hướng dẫn xử trí cấp cứu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 thường gặp</w:t>
      </w:r>
    </w:p>
    <w:p w14:paraId="324F1F57" w14:textId="77777777" w:rsidR="00312B79" w:rsidRPr="000C03FA" w:rsidRDefault="00312B79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20722B78" w14:textId="77777777" w:rsidR="00312B79" w:rsidRPr="000C03FA" w:rsidRDefault="00312B79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56FA4C6C" w14:textId="77777777" w:rsidR="00312B79" w:rsidRPr="000C03FA" w:rsidRDefault="00312B79" w:rsidP="007F3A4F">
      <w:pPr>
        <w:pStyle w:val="ListParagraph"/>
        <w:numPr>
          <w:ilvl w:val="0"/>
          <w:numId w:val="19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lastRenderedPageBreak/>
        <w:t>Ý kiến khác</w:t>
      </w:r>
    </w:p>
    <w:p w14:paraId="5B529D0E" w14:textId="77777777" w:rsidR="00312B79" w:rsidRPr="000C03FA" w:rsidRDefault="00312B7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 tài liệu hướng dẫn cấp cứu ngoại viện</w:t>
      </w:r>
    </w:p>
    <w:p w14:paraId="0B60096A" w14:textId="77777777" w:rsidR="00312B79" w:rsidRPr="000C03FA" w:rsidRDefault="00312B79" w:rsidP="007F3A4F">
      <w:pPr>
        <w:pStyle w:val="ListParagraph"/>
        <w:numPr>
          <w:ilvl w:val="0"/>
          <w:numId w:val="3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7E55ED7D" w14:textId="77777777" w:rsidR="00312B79" w:rsidRPr="000C03FA" w:rsidRDefault="00312B79" w:rsidP="007F3A4F">
      <w:pPr>
        <w:pStyle w:val="ListParagraph"/>
        <w:numPr>
          <w:ilvl w:val="0"/>
          <w:numId w:val="3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4184C747" w14:textId="77777777" w:rsidR="00312B79" w:rsidRPr="000C03FA" w:rsidRDefault="00312B79" w:rsidP="007F3A4F">
      <w:pPr>
        <w:pStyle w:val="ListParagraph"/>
        <w:numPr>
          <w:ilvl w:val="0"/>
          <w:numId w:val="3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1DDDB3CE" w14:textId="3C9B5092" w:rsidR="00312B79" w:rsidRPr="000C03FA" w:rsidRDefault="00312B7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quy trình kỹ thuật </w:t>
      </w:r>
      <w:r w:rsidRPr="000C03FA">
        <w:rPr>
          <w:rFonts w:ascii="Times New Roman" w:hAnsi="Times New Roman"/>
          <w:color w:val="111111"/>
          <w:sz w:val="26"/>
          <w:szCs w:val="26"/>
        </w:rPr>
        <w:t>về c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ác kỹ thuật xử trí cấp cứu</w:t>
      </w:r>
    </w:p>
    <w:p w14:paraId="2D6EC7A8" w14:textId="14BEEA9D" w:rsidR="004143F4" w:rsidRPr="000C03FA" w:rsidRDefault="004143F4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Triển khai đánh giá sự tuân thủ các quy trình kỹ thuật</w:t>
      </w:r>
    </w:p>
    <w:p w14:paraId="3FC67391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3B4C584B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7AE40E2F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09823876" w14:textId="77777777" w:rsidR="00591789" w:rsidRPr="000C03FA" w:rsidRDefault="0059178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Có quy chế</w:t>
      </w:r>
      <w:r w:rsidRPr="000C03FA">
        <w:rPr>
          <w:rFonts w:ascii="Times New Roman" w:hAnsi="Times New Roman"/>
          <w:color w:val="111111"/>
          <w:sz w:val="26"/>
          <w:szCs w:val="26"/>
        </w:rPr>
        <w:t>/quy định/hướng dẫn về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telemedicin để bác sỹ trưởng tua trực hoặc chuyên gia hỗ trợ từ xa cho đội cấp cứu ngoại viện: </w:t>
      </w:r>
    </w:p>
    <w:p w14:paraId="63BCC02F" w14:textId="0000D016" w:rsidR="00591789" w:rsidRPr="000C03FA" w:rsidRDefault="00591789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 xml:space="preserve">Có 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Q</w:t>
      </w:r>
      <w:r w:rsidRPr="000C03FA">
        <w:rPr>
          <w:rFonts w:ascii="Times New Roman" w:hAnsi="Times New Roman"/>
          <w:sz w:val="26"/>
          <w:szCs w:val="26"/>
        </w:rPr>
        <w:t xml:space="preserve">uy chế </w:t>
      </w:r>
      <w:r w:rsidRPr="000C03FA">
        <w:rPr>
          <w:rFonts w:ascii="Times New Roman" w:hAnsi="Times New Roman"/>
          <w:color w:val="111111"/>
          <w:sz w:val="26"/>
          <w:szCs w:val="26"/>
        </w:rPr>
        <w:t xml:space="preserve">quy định/hướng dẫn </w:t>
      </w:r>
      <w:r w:rsidRPr="000C03FA">
        <w:rPr>
          <w:rFonts w:ascii="Times New Roman" w:hAnsi="Times New Roman"/>
          <w:sz w:val="26"/>
          <w:szCs w:val="26"/>
        </w:rPr>
        <w:t>phối kết hợp cấp cứu giữa Trung</w:t>
      </w:r>
      <w:r w:rsidRPr="000C03FA">
        <w:rPr>
          <w:rFonts w:ascii="Times New Roman" w:hAnsi="Times New Roman"/>
          <w:sz w:val="26"/>
          <w:szCs w:val="26"/>
          <w:lang w:val="vi-VN"/>
        </w:rPr>
        <w:t xml:space="preserve"> tâm cấp cứu 115 </w:t>
      </w:r>
      <w:del w:id="2491" w:author="Ngoc Le Van Truong" w:date="2023-04-28T10:41:00Z">
        <w:r w:rsidRPr="000C03FA" w:rsidDel="000C2525">
          <w:rPr>
            <w:rFonts w:ascii="Times New Roman" w:hAnsi="Times New Roman"/>
            <w:sz w:val="26"/>
            <w:szCs w:val="26"/>
          </w:rPr>
          <w:delText xml:space="preserve"> </w:delText>
        </w:r>
      </w:del>
      <w:r w:rsidRPr="000C03FA">
        <w:rPr>
          <w:rFonts w:ascii="Times New Roman" w:hAnsi="Times New Roman"/>
          <w:sz w:val="26"/>
          <w:szCs w:val="26"/>
        </w:rPr>
        <w:t>và đơn vị tiếp</w:t>
      </w:r>
      <w:r w:rsidRPr="000C03FA">
        <w:rPr>
          <w:rFonts w:ascii="Times New Roman" w:hAnsi="Times New Roman"/>
          <w:sz w:val="26"/>
          <w:szCs w:val="26"/>
          <w:lang w:val="vi-VN"/>
        </w:rPr>
        <w:t xml:space="preserve"> nhận bệnh nhân </w:t>
      </w:r>
      <w:r w:rsidRPr="000C03FA">
        <w:rPr>
          <w:rFonts w:ascii="Times New Roman" w:hAnsi="Times New Roman"/>
          <w:sz w:val="26"/>
          <w:szCs w:val="26"/>
        </w:rPr>
        <w:t>cấp cứu</w:t>
      </w:r>
      <w:r w:rsidRPr="000C03FA">
        <w:rPr>
          <w:rFonts w:ascii="Times New Roman" w:hAnsi="Times New Roman"/>
          <w:sz w:val="26"/>
          <w:szCs w:val="26"/>
          <w:lang w:val="vi-VN"/>
        </w:rPr>
        <w:t>.</w:t>
      </w:r>
    </w:p>
    <w:p w14:paraId="26022D94" w14:textId="4463E893" w:rsidR="004143F4" w:rsidRPr="000C03FA" w:rsidRDefault="004143F4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 chính sách về phòng, chống tai nạn thương tích cho kíp cấp cứu ngoại viện</w:t>
      </w:r>
    </w:p>
    <w:p w14:paraId="73B42E1C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6259F0B1" w14:textId="7F2889DA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513D5FC3" w14:textId="3B164DC0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Ghi cụ thể chính sách ………………………………………………………….</w:t>
      </w:r>
    </w:p>
    <w:p w14:paraId="47DE383A" w14:textId="75D8D8A0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17DBA5C1" w14:textId="6C1C949F" w:rsidR="004143F4" w:rsidRPr="000C03FA" w:rsidRDefault="004143F4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Có quy định giờ làm viẹc cảu đội kíp cấp cứu ngoại viện</w:t>
      </w:r>
    </w:p>
    <w:p w14:paraId="6072AC16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Không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</w:p>
    <w:p w14:paraId="2A40B311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 xml:space="preserve">Có </w:t>
      </w:r>
      <w:r w:rsidRPr="000C03FA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0F225C4F" w14:textId="74476576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Ghi cụ thể quy định ………………………………………………………….</w:t>
      </w:r>
    </w:p>
    <w:p w14:paraId="343C00F7" w14:textId="77777777" w:rsidR="004143F4" w:rsidRPr="000C03FA" w:rsidRDefault="004143F4" w:rsidP="007F3A4F">
      <w:pPr>
        <w:pStyle w:val="ListParagraph"/>
        <w:numPr>
          <w:ilvl w:val="1"/>
          <w:numId w:val="21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0C03FA">
        <w:rPr>
          <w:rFonts w:ascii="Times New Roman" w:hAnsi="Times New Roman"/>
          <w:color w:val="111111"/>
          <w:sz w:val="26"/>
          <w:szCs w:val="26"/>
          <w:lang w:val="vi-VN"/>
        </w:rPr>
        <w:t>Ý kiến khác</w:t>
      </w:r>
    </w:p>
    <w:p w14:paraId="34119CA5" w14:textId="5C7A0010" w:rsidR="00096E8F" w:rsidRPr="000C03FA" w:rsidRDefault="00096E8F" w:rsidP="00A3388B">
      <w:pPr>
        <w:spacing w:before="60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0C03FA">
        <w:rPr>
          <w:rFonts w:ascii="Times New Roman" w:hAnsi="Times New Roman"/>
          <w:b/>
          <w:bCs/>
          <w:sz w:val="26"/>
          <w:szCs w:val="26"/>
        </w:rPr>
        <w:t>IX</w:t>
      </w:r>
      <w:r w:rsidR="00CE0928" w:rsidRPr="000C03FA">
        <w:rPr>
          <w:rFonts w:ascii="Times New Roman" w:hAnsi="Times New Roman"/>
          <w:b/>
          <w:bCs/>
          <w:sz w:val="26"/>
          <w:szCs w:val="26"/>
          <w:lang w:val="vi-VN"/>
        </w:rPr>
        <w:t>. ĐÁNH GIÁ CHUNG</w:t>
      </w:r>
    </w:p>
    <w:p w14:paraId="7D0B94E2" w14:textId="3F69FC99" w:rsidR="00CE0928" w:rsidRPr="000C03FA" w:rsidRDefault="00096E8F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Điểm mạnh:</w:t>
      </w:r>
    </w:p>
    <w:p w14:paraId="405BAB38" w14:textId="4F615F92" w:rsidR="00CE0928" w:rsidRPr="000C03FA" w:rsidRDefault="00CE0928" w:rsidP="00A3388B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 w:rsidR="008E54C4" w:rsidRPr="000C03FA">
        <w:rPr>
          <w:rFonts w:ascii="Times New Roman" w:hAnsi="Times New Roman"/>
          <w:sz w:val="26"/>
          <w:szCs w:val="26"/>
        </w:rPr>
        <w:t>…….</w:t>
      </w:r>
    </w:p>
    <w:p w14:paraId="34792C2A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289708E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7F39299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4AD5643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9E69423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A1F2BED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D071583" w14:textId="77777777" w:rsidR="008E54C4" w:rsidRPr="000C03FA" w:rsidRDefault="008E54C4" w:rsidP="008E54C4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11405A9" w14:textId="0A268B0D" w:rsidR="00CE0928" w:rsidRPr="000C03FA" w:rsidRDefault="00096E8F" w:rsidP="007F3A4F">
      <w:pPr>
        <w:numPr>
          <w:ilvl w:val="0"/>
          <w:numId w:val="2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0C03FA">
        <w:rPr>
          <w:rFonts w:ascii="Times New Roman" w:hAnsi="Times New Roman"/>
          <w:color w:val="111111"/>
          <w:sz w:val="26"/>
          <w:szCs w:val="26"/>
        </w:rPr>
        <w:t>Khó khăn, tồn tại</w:t>
      </w:r>
    </w:p>
    <w:p w14:paraId="082A1790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Chính</w:t>
      </w:r>
      <w:r w:rsidRPr="000C03FA">
        <w:rPr>
          <w:rFonts w:ascii="Times New Roman" w:hAnsi="Times New Roman"/>
          <w:sz w:val="26"/>
          <w:szCs w:val="26"/>
          <w:lang w:val="vi-VN"/>
        </w:rPr>
        <w:t xml:space="preserve"> sách, luật pháp</w:t>
      </w:r>
    </w:p>
    <w:p w14:paraId="0472C2EA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1AC37D1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6E6183C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43C57F7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A0771F9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lastRenderedPageBreak/>
        <w:t>……………………………………………………………………………………………….</w:t>
      </w:r>
    </w:p>
    <w:p w14:paraId="6AAC5617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06F9B20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49F149D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2BCB8ED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  <w:lang w:val="vi-VN"/>
        </w:rPr>
        <w:t>H</w:t>
      </w:r>
      <w:r w:rsidRPr="000C03FA">
        <w:rPr>
          <w:rFonts w:ascii="Times New Roman" w:hAnsi="Times New Roman"/>
          <w:sz w:val="26"/>
          <w:szCs w:val="26"/>
        </w:rPr>
        <w:t>ướng dẫn chuyên môn, quy trình kỹ thuật</w:t>
      </w:r>
      <w:r w:rsidRPr="000C03FA">
        <w:rPr>
          <w:rFonts w:ascii="Times New Roman" w:hAnsi="Times New Roman"/>
          <w:sz w:val="26"/>
          <w:szCs w:val="26"/>
          <w:lang w:val="vi-VN"/>
        </w:rPr>
        <w:t>, sổ, biểu mẫu…</w:t>
      </w:r>
    </w:p>
    <w:p w14:paraId="2D268BD7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ACF83AF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5FB9C7A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0AECE3C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D2AAC70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92619F4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5BE9A9B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C3DF48B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827DD4F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Tổ chức</w:t>
      </w:r>
    </w:p>
    <w:p w14:paraId="7AB2F03C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DB72B3A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7022C9C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9761CA9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3365DE0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7BC5C74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0338E34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4E34658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0768961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Giấy phép hoạt động, chứng chỉ hành nghề</w:t>
      </w:r>
    </w:p>
    <w:p w14:paraId="74C28C89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6965A4E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11349F7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C094439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A8B2117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68135C9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5F9565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971CD73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5F00D22" w14:textId="77777777" w:rsidR="00CE0928" w:rsidRPr="000C03FA" w:rsidRDefault="00CE0928" w:rsidP="008E54C4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Cơ sở hạ tầng</w:t>
      </w:r>
    </w:p>
    <w:p w14:paraId="64A88735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057F63D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98E50E9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3C2D0D0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3D1910F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9B6A998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F94E817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E9872DA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0644592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Trang thiết bị</w:t>
      </w:r>
    </w:p>
    <w:p w14:paraId="5DA9564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lastRenderedPageBreak/>
        <w:t>……………………………………………………………………………………………….</w:t>
      </w:r>
    </w:p>
    <w:p w14:paraId="445F9951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28982C2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06A072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EA0F8E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0795CF5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AEFEED5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1AA3454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DECACF0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Phương tiện vận chuyển</w:t>
      </w:r>
    </w:p>
    <w:p w14:paraId="63C3CFFE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A0F2B0C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2F35B27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CFCC14F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790BAE1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65E3903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7BDD18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CD4E601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 xml:space="preserve">Thuốc, vật tư y tế </w:t>
      </w:r>
    </w:p>
    <w:p w14:paraId="7AA63C47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6635B50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CB2FF14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9F07523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8CA9582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ED6753D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45C9D45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00A407F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E06C396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Nhân lực</w:t>
      </w:r>
      <w:r w:rsidRPr="000C03FA">
        <w:rPr>
          <w:rFonts w:ascii="Times New Roman" w:hAnsi="Times New Roman"/>
          <w:sz w:val="26"/>
          <w:szCs w:val="26"/>
          <w:lang w:val="vi-VN"/>
        </w:rPr>
        <w:t>, năng lực kỹ thuật, đào tạo</w:t>
      </w:r>
    </w:p>
    <w:p w14:paraId="1CDE572E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8C33510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3D766E1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99284D4" w14:textId="423EDD91" w:rsidR="008E54C4" w:rsidRDefault="008E54C4" w:rsidP="008E54C4">
      <w:pPr>
        <w:spacing w:before="60"/>
        <w:rPr>
          <w:ins w:id="2492" w:author="admin" w:date="2023-04-27T22:01:00Z"/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88946D0" w14:textId="77777777" w:rsidR="00A1043D" w:rsidRPr="000C03FA" w:rsidRDefault="00A1043D" w:rsidP="00A1043D">
      <w:pPr>
        <w:spacing w:before="60"/>
        <w:rPr>
          <w:ins w:id="2493" w:author="admin" w:date="2023-04-27T22:01:00Z"/>
          <w:rFonts w:ascii="Times New Roman" w:hAnsi="Times New Roman"/>
          <w:sz w:val="26"/>
          <w:szCs w:val="26"/>
        </w:rPr>
      </w:pPr>
      <w:ins w:id="2494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256E6BE9" w14:textId="77777777" w:rsidR="00A1043D" w:rsidRPr="000C03FA" w:rsidRDefault="00A1043D" w:rsidP="00A1043D">
      <w:pPr>
        <w:spacing w:before="60"/>
        <w:rPr>
          <w:ins w:id="2495" w:author="admin" w:date="2023-04-27T22:01:00Z"/>
          <w:rFonts w:ascii="Times New Roman" w:hAnsi="Times New Roman"/>
          <w:sz w:val="26"/>
          <w:szCs w:val="26"/>
        </w:rPr>
      </w:pPr>
      <w:ins w:id="2496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82EA07D" w14:textId="77777777" w:rsidR="00A1043D" w:rsidRPr="000C03FA" w:rsidRDefault="00A1043D" w:rsidP="00A1043D">
      <w:pPr>
        <w:spacing w:before="60"/>
        <w:rPr>
          <w:ins w:id="2497" w:author="admin" w:date="2023-04-27T22:01:00Z"/>
          <w:rFonts w:ascii="Times New Roman" w:hAnsi="Times New Roman"/>
          <w:sz w:val="26"/>
          <w:szCs w:val="26"/>
        </w:rPr>
      </w:pPr>
      <w:ins w:id="2498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4FCFA2E4" w14:textId="77777777" w:rsidR="00A1043D" w:rsidRPr="000C03FA" w:rsidRDefault="00A1043D" w:rsidP="00A1043D">
      <w:pPr>
        <w:spacing w:before="60"/>
        <w:rPr>
          <w:ins w:id="2499" w:author="admin" w:date="2023-04-27T22:01:00Z"/>
          <w:rFonts w:ascii="Times New Roman" w:hAnsi="Times New Roman"/>
          <w:sz w:val="26"/>
          <w:szCs w:val="26"/>
        </w:rPr>
      </w:pPr>
      <w:ins w:id="2500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0A88057" w14:textId="77777777" w:rsidR="00A1043D" w:rsidRPr="000C03FA" w:rsidRDefault="00A1043D" w:rsidP="00A1043D">
      <w:pPr>
        <w:spacing w:before="60"/>
        <w:rPr>
          <w:ins w:id="2501" w:author="admin" w:date="2023-04-27T22:01:00Z"/>
          <w:rFonts w:ascii="Times New Roman" w:hAnsi="Times New Roman"/>
          <w:sz w:val="26"/>
          <w:szCs w:val="26"/>
        </w:rPr>
      </w:pPr>
      <w:ins w:id="2502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B507B45" w14:textId="77777777" w:rsidR="00A1043D" w:rsidRPr="000C03FA" w:rsidRDefault="00A1043D" w:rsidP="00A1043D">
      <w:pPr>
        <w:spacing w:before="60"/>
        <w:rPr>
          <w:ins w:id="2503" w:author="admin" w:date="2023-04-27T22:01:00Z"/>
          <w:rFonts w:ascii="Times New Roman" w:hAnsi="Times New Roman"/>
          <w:sz w:val="26"/>
          <w:szCs w:val="26"/>
        </w:rPr>
      </w:pPr>
      <w:ins w:id="2504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995F4F7" w14:textId="77777777" w:rsidR="00A1043D" w:rsidRPr="000C03FA" w:rsidRDefault="00A1043D" w:rsidP="00A1043D">
      <w:pPr>
        <w:spacing w:before="60"/>
        <w:rPr>
          <w:ins w:id="2505" w:author="admin" w:date="2023-04-27T22:01:00Z"/>
          <w:rFonts w:ascii="Times New Roman" w:hAnsi="Times New Roman"/>
          <w:sz w:val="26"/>
          <w:szCs w:val="26"/>
        </w:rPr>
      </w:pPr>
      <w:ins w:id="2506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8E3549C" w14:textId="77777777" w:rsidR="00A1043D" w:rsidRPr="000C03FA" w:rsidRDefault="00A1043D" w:rsidP="00A1043D">
      <w:pPr>
        <w:spacing w:before="60"/>
        <w:rPr>
          <w:ins w:id="2507" w:author="admin" w:date="2023-04-27T22:01:00Z"/>
          <w:rFonts w:ascii="Times New Roman" w:hAnsi="Times New Roman"/>
          <w:sz w:val="26"/>
          <w:szCs w:val="26"/>
        </w:rPr>
      </w:pPr>
      <w:ins w:id="2508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0C6DB45" w14:textId="398AB612" w:rsidR="00A1043D" w:rsidRPr="000C03FA" w:rsidDel="00A1043D" w:rsidRDefault="00A1043D" w:rsidP="008E54C4">
      <w:pPr>
        <w:spacing w:before="60"/>
        <w:rPr>
          <w:del w:id="2509" w:author="admin" w:date="2023-04-27T22:01:00Z"/>
          <w:rFonts w:ascii="Times New Roman" w:hAnsi="Times New Roman"/>
          <w:sz w:val="26"/>
          <w:szCs w:val="26"/>
        </w:rPr>
      </w:pPr>
    </w:p>
    <w:p w14:paraId="33FB079C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Hoạt</w:t>
      </w:r>
      <w:r w:rsidRPr="000C03FA">
        <w:rPr>
          <w:rFonts w:ascii="Times New Roman" w:hAnsi="Times New Roman"/>
          <w:sz w:val="26"/>
          <w:szCs w:val="26"/>
          <w:lang w:val="vi-VN"/>
        </w:rPr>
        <w:t xml:space="preserve"> động chuyên môn</w:t>
      </w:r>
    </w:p>
    <w:p w14:paraId="5FAE70A3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22406A4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B1F8ADB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lastRenderedPageBreak/>
        <w:t>……………………………………………………………………………………………….</w:t>
      </w:r>
    </w:p>
    <w:p w14:paraId="5471BB86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A33F1E7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41EE621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A8842A8" w14:textId="77777777" w:rsidR="00CE0928" w:rsidRPr="000C03FA" w:rsidRDefault="00CE0928" w:rsidP="008E54C4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Điều phối, kết nối, chia sẻ thông tin</w:t>
      </w:r>
    </w:p>
    <w:p w14:paraId="0F36969C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C3CA1BC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D157293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AD963F8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0DCF098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706C657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7AB45D6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Cơ chế tài chính, giá dịch vụ</w:t>
      </w:r>
    </w:p>
    <w:p w14:paraId="7DFBDBEB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230D09D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5BFF5D1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B2CA3CE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A94F659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0464A84" w14:textId="77777777" w:rsidR="008E54C4" w:rsidRPr="000C03FA" w:rsidRDefault="008E54C4" w:rsidP="008E54C4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F75AAF2" w14:textId="77777777" w:rsidR="00CE0928" w:rsidRPr="000C03FA" w:rsidRDefault="00CE0928" w:rsidP="007F3A4F">
      <w:pPr>
        <w:numPr>
          <w:ilvl w:val="0"/>
          <w:numId w:val="38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Khác</w:t>
      </w:r>
    </w:p>
    <w:p w14:paraId="1243FF14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59D5DD5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91C73F3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3992532" w14:textId="77777777" w:rsidR="008E54C4" w:rsidRPr="000C03FA" w:rsidRDefault="008E54C4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E217812" w14:textId="30625C4E" w:rsidR="00A8696A" w:rsidRPr="00A8696A" w:rsidRDefault="00A8696A" w:rsidP="00A8696A">
      <w:pPr>
        <w:spacing w:before="60"/>
        <w:rPr>
          <w:ins w:id="2510" w:author="admin" w:date="2023-04-27T21:55:00Z"/>
          <w:rFonts w:ascii="Times New Roman" w:hAnsi="Times New Roman"/>
          <w:b/>
          <w:bCs/>
          <w:sz w:val="26"/>
          <w:szCs w:val="26"/>
          <w:rPrChange w:id="2511" w:author="admin" w:date="2023-04-27T21:55:00Z">
            <w:rPr>
              <w:ins w:id="2512" w:author="admin" w:date="2023-04-27T21:55:00Z"/>
              <w:rFonts w:ascii="Times New Roman" w:hAnsi="Times New Roman"/>
              <w:b/>
              <w:bCs/>
              <w:sz w:val="26"/>
              <w:szCs w:val="26"/>
              <w:lang w:val="vi-VN"/>
            </w:rPr>
          </w:rPrChange>
        </w:rPr>
      </w:pPr>
      <w:ins w:id="2513" w:author="admin" w:date="2023-04-27T21:55:00Z">
        <w:r w:rsidRPr="000C03FA">
          <w:rPr>
            <w:rFonts w:ascii="Times New Roman" w:hAnsi="Times New Roman"/>
            <w:b/>
            <w:bCs/>
            <w:sz w:val="26"/>
            <w:szCs w:val="26"/>
          </w:rPr>
          <w:t>X</w:t>
        </w:r>
        <w:r w:rsidRPr="000C03FA">
          <w:rPr>
            <w:rFonts w:ascii="Times New Roman" w:hAnsi="Times New Roman"/>
            <w:b/>
            <w:bCs/>
            <w:sz w:val="26"/>
            <w:szCs w:val="26"/>
            <w:lang w:val="vi-VN"/>
          </w:rPr>
          <w:t xml:space="preserve">. ĐÁNH GIÁ </w:t>
        </w:r>
        <w:r>
          <w:rPr>
            <w:rFonts w:ascii="Times New Roman" w:hAnsi="Times New Roman"/>
            <w:b/>
            <w:bCs/>
            <w:sz w:val="26"/>
            <w:szCs w:val="26"/>
          </w:rPr>
          <w:t>NHỮNG BẤT CẬP</w:t>
        </w:r>
      </w:ins>
      <w:ins w:id="2514" w:author="admin" w:date="2023-04-27T21:56:00Z">
        <w:r>
          <w:rPr>
            <w:rFonts w:ascii="Times New Roman" w:hAnsi="Times New Roman"/>
            <w:b/>
            <w:bCs/>
            <w:sz w:val="26"/>
            <w:szCs w:val="26"/>
          </w:rPr>
          <w:t xml:space="preserve">, </w:t>
        </w:r>
      </w:ins>
      <w:ins w:id="2515" w:author="admin" w:date="2023-04-27T21:57:00Z">
        <w:r>
          <w:rPr>
            <w:rFonts w:ascii="Times New Roman" w:hAnsi="Times New Roman"/>
            <w:b/>
            <w:bCs/>
            <w:sz w:val="26"/>
            <w:szCs w:val="26"/>
          </w:rPr>
          <w:t>CẦN SỬA ĐỔI</w:t>
        </w:r>
      </w:ins>
      <w:ins w:id="2516" w:author="admin" w:date="2023-04-27T21:55:00Z">
        <w:r>
          <w:rPr>
            <w:rFonts w:ascii="Times New Roman" w:hAnsi="Times New Roman"/>
            <w:b/>
            <w:bCs/>
            <w:sz w:val="26"/>
            <w:szCs w:val="26"/>
          </w:rPr>
          <w:t xml:space="preserve"> CỦA VĂN BẢN QUY ĐỊNH VỀ CẤP CỨU </w:t>
        </w:r>
      </w:ins>
    </w:p>
    <w:p w14:paraId="55082354" w14:textId="1B3A85CF" w:rsidR="00A8696A" w:rsidRPr="000C03FA" w:rsidRDefault="00A8696A" w:rsidP="00A8696A">
      <w:pPr>
        <w:numPr>
          <w:ilvl w:val="0"/>
          <w:numId w:val="21"/>
        </w:numPr>
        <w:spacing w:before="60"/>
        <w:jc w:val="both"/>
        <w:rPr>
          <w:ins w:id="2517" w:author="admin" w:date="2023-04-27T21:55:00Z"/>
          <w:rFonts w:ascii="Times New Roman" w:hAnsi="Times New Roman"/>
          <w:color w:val="111111"/>
          <w:sz w:val="26"/>
          <w:szCs w:val="26"/>
        </w:rPr>
      </w:pPr>
      <w:ins w:id="2518" w:author="admin" w:date="2023-04-27T21:56:00Z">
        <w:r>
          <w:rPr>
            <w:rFonts w:ascii="Times New Roman" w:hAnsi="Times New Roman"/>
            <w:color w:val="111111"/>
            <w:sz w:val="26"/>
            <w:szCs w:val="26"/>
          </w:rPr>
          <w:t xml:space="preserve">Quy chế cấp cứu, </w:t>
        </w:r>
        <w:r>
          <w:t xml:space="preserve">Hồi sức tích cực và Chống độc ban hành tại Quyết định số </w:t>
        </w:r>
        <w:r>
          <w:rPr>
            <w:lang w:val="fr-FR"/>
          </w:rPr>
          <w:t>01/2008/QĐ-BYT ngày 21/01/2008 của Bộ Y tế</w:t>
        </w:r>
      </w:ins>
    </w:p>
    <w:p w14:paraId="344030B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19" w:author="admin" w:date="2023-04-27T21:55:00Z"/>
          <w:rFonts w:ascii="Times New Roman" w:hAnsi="Times New Roman"/>
          <w:sz w:val="26"/>
          <w:szCs w:val="26"/>
        </w:rPr>
      </w:pPr>
      <w:ins w:id="2520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D99EF91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21" w:author="admin" w:date="2023-04-27T21:55:00Z"/>
          <w:rFonts w:ascii="Times New Roman" w:hAnsi="Times New Roman"/>
          <w:sz w:val="26"/>
          <w:szCs w:val="26"/>
        </w:rPr>
      </w:pPr>
      <w:ins w:id="2522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58856A8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23" w:author="admin" w:date="2023-04-27T21:55:00Z"/>
          <w:rFonts w:ascii="Times New Roman" w:hAnsi="Times New Roman"/>
          <w:sz w:val="26"/>
          <w:szCs w:val="26"/>
        </w:rPr>
      </w:pPr>
      <w:ins w:id="2524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4A7141B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25" w:author="admin" w:date="2023-04-27T21:55:00Z"/>
          <w:rFonts w:ascii="Times New Roman" w:hAnsi="Times New Roman"/>
          <w:sz w:val="26"/>
          <w:szCs w:val="26"/>
        </w:rPr>
      </w:pPr>
      <w:ins w:id="2526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5F3361D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27" w:author="admin" w:date="2023-04-27T21:55:00Z"/>
          <w:rFonts w:ascii="Times New Roman" w:hAnsi="Times New Roman"/>
          <w:sz w:val="26"/>
          <w:szCs w:val="26"/>
        </w:rPr>
      </w:pPr>
      <w:ins w:id="2528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E6FE38F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29" w:author="admin" w:date="2023-04-27T21:55:00Z"/>
          <w:rFonts w:ascii="Times New Roman" w:hAnsi="Times New Roman"/>
          <w:sz w:val="26"/>
          <w:szCs w:val="26"/>
        </w:rPr>
      </w:pPr>
      <w:ins w:id="2530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579A383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31" w:author="admin" w:date="2023-04-27T21:55:00Z"/>
          <w:rFonts w:ascii="Times New Roman" w:hAnsi="Times New Roman"/>
          <w:sz w:val="26"/>
          <w:szCs w:val="26"/>
        </w:rPr>
      </w:pPr>
      <w:ins w:id="2532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682CC21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33" w:author="admin" w:date="2023-04-27T21:55:00Z"/>
          <w:rFonts w:ascii="Times New Roman" w:hAnsi="Times New Roman"/>
          <w:sz w:val="26"/>
          <w:szCs w:val="26"/>
        </w:rPr>
      </w:pPr>
      <w:ins w:id="2534" w:author="admin" w:date="2023-04-27T21:55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52533EF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35" w:author="admin" w:date="2023-04-27T21:57:00Z"/>
          <w:rFonts w:ascii="Times New Roman" w:hAnsi="Times New Roman"/>
          <w:sz w:val="26"/>
          <w:szCs w:val="26"/>
        </w:rPr>
      </w:pPr>
      <w:ins w:id="2536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F463DB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37" w:author="admin" w:date="2023-04-27T21:57:00Z"/>
          <w:rFonts w:ascii="Times New Roman" w:hAnsi="Times New Roman"/>
          <w:sz w:val="26"/>
          <w:szCs w:val="26"/>
        </w:rPr>
      </w:pPr>
      <w:ins w:id="2538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4BAAA24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39" w:author="admin" w:date="2023-04-27T21:57:00Z"/>
          <w:rFonts w:ascii="Times New Roman" w:hAnsi="Times New Roman"/>
          <w:sz w:val="26"/>
          <w:szCs w:val="26"/>
        </w:rPr>
      </w:pPr>
      <w:ins w:id="2540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F971D26" w14:textId="77777777" w:rsidR="00A1043D" w:rsidRPr="000C03FA" w:rsidRDefault="00A1043D" w:rsidP="00A1043D">
      <w:pPr>
        <w:pStyle w:val="ListParagraph"/>
        <w:spacing w:before="60"/>
        <w:ind w:left="0"/>
        <w:contextualSpacing w:val="0"/>
        <w:rPr>
          <w:ins w:id="2541" w:author="admin" w:date="2023-04-27T22:01:00Z"/>
          <w:rFonts w:ascii="Times New Roman" w:hAnsi="Times New Roman"/>
          <w:sz w:val="26"/>
          <w:szCs w:val="26"/>
        </w:rPr>
      </w:pPr>
      <w:ins w:id="2542" w:author="admin" w:date="2023-04-27T22:01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81DE8F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43" w:author="admin" w:date="2023-04-27T21:57:00Z"/>
          <w:rFonts w:ascii="Times New Roman" w:hAnsi="Times New Roman"/>
          <w:sz w:val="26"/>
          <w:szCs w:val="26"/>
        </w:rPr>
      </w:pPr>
      <w:ins w:id="2544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E7E326E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45" w:author="admin" w:date="2023-04-27T21:57:00Z"/>
          <w:rFonts w:ascii="Times New Roman" w:hAnsi="Times New Roman"/>
          <w:sz w:val="26"/>
          <w:szCs w:val="26"/>
        </w:rPr>
      </w:pPr>
      <w:ins w:id="2546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A61676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47" w:author="admin" w:date="2023-04-27T21:57:00Z"/>
          <w:rFonts w:ascii="Times New Roman" w:hAnsi="Times New Roman"/>
          <w:sz w:val="26"/>
          <w:szCs w:val="26"/>
        </w:rPr>
      </w:pPr>
      <w:ins w:id="2548" w:author="admin" w:date="2023-04-27T21:57:00Z">
        <w:r w:rsidRPr="000C03FA">
          <w:rPr>
            <w:rFonts w:ascii="Times New Roman" w:hAnsi="Times New Roman"/>
            <w:sz w:val="26"/>
            <w:szCs w:val="26"/>
          </w:rPr>
          <w:lastRenderedPageBreak/>
          <w:t>……………………………………………………………………………………………….</w:t>
        </w:r>
      </w:ins>
    </w:p>
    <w:p w14:paraId="25C7974F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49" w:author="admin" w:date="2023-04-27T21:57:00Z"/>
          <w:rFonts w:ascii="Times New Roman" w:hAnsi="Times New Roman"/>
          <w:sz w:val="26"/>
          <w:szCs w:val="26"/>
        </w:rPr>
      </w:pPr>
      <w:ins w:id="2550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504657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51" w:author="admin" w:date="2023-04-27T21:57:00Z"/>
          <w:rFonts w:ascii="Times New Roman" w:hAnsi="Times New Roman"/>
          <w:sz w:val="26"/>
          <w:szCs w:val="26"/>
        </w:rPr>
      </w:pPr>
      <w:ins w:id="2552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9F84E40" w14:textId="6FF58D9A" w:rsidR="00A8696A" w:rsidRPr="00A8696A" w:rsidRDefault="00A8696A" w:rsidP="00A8696A">
      <w:pPr>
        <w:numPr>
          <w:ilvl w:val="0"/>
          <w:numId w:val="21"/>
        </w:numPr>
        <w:spacing w:before="60"/>
        <w:jc w:val="both"/>
        <w:rPr>
          <w:ins w:id="2553" w:author="admin" w:date="2023-04-27T21:57:00Z"/>
          <w:rFonts w:ascii="Times New Roman" w:hAnsi="Times New Roman"/>
          <w:color w:val="111111"/>
          <w:sz w:val="26"/>
          <w:szCs w:val="26"/>
        </w:rPr>
      </w:pPr>
      <w:ins w:id="2554" w:author="admin" w:date="2023-04-27T21:58:00Z">
        <w:r w:rsidRPr="00A8696A">
          <w:rPr>
            <w:rFonts w:ascii="Times New Roman" w:hAnsi="Times New Roman"/>
            <w:sz w:val="26"/>
            <w:szCs w:val="26"/>
            <w:rPrChange w:id="2555" w:author="admin" w:date="2023-04-27T22:01:00Z">
              <w:rPr>
                <w:rFonts w:ascii="Arial" w:hAnsi="Arial" w:cs="Arial"/>
                <w:sz w:val="20"/>
              </w:rPr>
            </w:rPrChange>
          </w:rPr>
          <w:t>Danh mục Vali thuốc cấp cứu, Vali dụng cụ cấp cứu, Danh mục thuốc thiết yếu và danh mục trang thiết bị thiết yếu trang bị trên xe ô tô cứu thương cho một kíp cấp cứu ngoại viện</w:t>
        </w:r>
      </w:ins>
      <w:ins w:id="2556" w:author="admin" w:date="2023-04-27T21:57:00Z">
        <w:r w:rsidRPr="00A8696A">
          <w:rPr>
            <w:rFonts w:ascii="Times New Roman" w:hAnsi="Times New Roman"/>
            <w:sz w:val="26"/>
            <w:szCs w:val="26"/>
            <w:rPrChange w:id="2557" w:author="admin" w:date="2023-04-27T22:01:00Z">
              <w:rPr/>
            </w:rPrChange>
          </w:rPr>
          <w:t xml:space="preserve"> ban hành tại Quyết </w:t>
        </w:r>
        <w:r w:rsidRPr="00A8696A">
          <w:rPr>
            <w:rFonts w:ascii="Times New Roman" w:hAnsi="Times New Roman" w:hint="eastAsia"/>
            <w:sz w:val="26"/>
            <w:szCs w:val="26"/>
            <w:rPrChange w:id="2558" w:author="admin" w:date="2023-04-27T22:01:00Z">
              <w:rPr>
                <w:rFonts w:hint="eastAsia"/>
              </w:rPr>
            </w:rPrChange>
          </w:rPr>
          <w:t>đ</w:t>
        </w:r>
        <w:r w:rsidRPr="00A8696A">
          <w:rPr>
            <w:rFonts w:ascii="Times New Roman" w:hAnsi="Times New Roman"/>
            <w:sz w:val="26"/>
            <w:szCs w:val="26"/>
            <w:rPrChange w:id="2559" w:author="admin" w:date="2023-04-27T22:01:00Z">
              <w:rPr/>
            </w:rPrChange>
          </w:rPr>
          <w:t xml:space="preserve">ịnh số </w:t>
        </w:r>
      </w:ins>
      <w:ins w:id="2560" w:author="admin" w:date="2023-04-27T21:58:00Z">
        <w:r w:rsidRPr="00A8696A">
          <w:rPr>
            <w:rFonts w:ascii="Times New Roman" w:hAnsi="Times New Roman"/>
            <w:sz w:val="26"/>
            <w:szCs w:val="26"/>
            <w:rPrChange w:id="2561" w:author="admin" w:date="2023-04-27T22:01:00Z">
              <w:rPr>
                <w:rFonts w:ascii="Arial" w:hAnsi="Arial" w:cs="Arial"/>
                <w:sz w:val="20"/>
              </w:rPr>
            </w:rPrChange>
          </w:rPr>
          <w:t>3385/QĐ-BYT</w:t>
        </w:r>
        <w:r w:rsidRPr="00A8696A">
          <w:rPr>
            <w:rFonts w:ascii="Times New Roman" w:hAnsi="Times New Roman"/>
            <w:sz w:val="26"/>
            <w:szCs w:val="26"/>
            <w:lang w:val="fr-FR"/>
            <w:rPrChange w:id="2562" w:author="admin" w:date="2023-04-27T22:01:00Z">
              <w:rPr>
                <w:lang w:val="fr-FR"/>
              </w:rPr>
            </w:rPrChange>
          </w:rPr>
          <w:t xml:space="preserve"> </w:t>
        </w:r>
      </w:ins>
      <w:ins w:id="2563" w:author="admin" w:date="2023-04-27T21:57:00Z">
        <w:r w:rsidRPr="00A8696A">
          <w:rPr>
            <w:rFonts w:ascii="Times New Roman" w:hAnsi="Times New Roman"/>
            <w:sz w:val="26"/>
            <w:szCs w:val="26"/>
            <w:lang w:val="fr-FR"/>
            <w:rPrChange w:id="2564" w:author="admin" w:date="2023-04-27T22:01:00Z">
              <w:rPr>
                <w:lang w:val="fr-FR"/>
              </w:rPr>
            </w:rPrChange>
          </w:rPr>
          <w:t xml:space="preserve">ngày </w:t>
        </w:r>
      </w:ins>
      <w:ins w:id="2565" w:author="admin" w:date="2023-04-27T21:58:00Z">
        <w:r w:rsidRPr="00A8696A">
          <w:rPr>
            <w:rFonts w:ascii="Times New Roman" w:hAnsi="Times New Roman"/>
            <w:sz w:val="26"/>
            <w:szCs w:val="26"/>
            <w:lang w:val="fr-FR"/>
            <w:rPrChange w:id="2566" w:author="admin" w:date="2023-04-27T22:01:00Z">
              <w:rPr>
                <w:lang w:val="fr-FR"/>
              </w:rPr>
            </w:rPrChange>
          </w:rPr>
          <w:t>18/09/2012</w:t>
        </w:r>
      </w:ins>
      <w:ins w:id="2567" w:author="admin" w:date="2023-04-27T21:57:00Z">
        <w:r w:rsidRPr="00A8696A">
          <w:rPr>
            <w:rFonts w:ascii="Times New Roman" w:hAnsi="Times New Roman"/>
            <w:sz w:val="26"/>
            <w:szCs w:val="26"/>
            <w:lang w:val="fr-FR"/>
            <w:rPrChange w:id="2568" w:author="admin" w:date="2023-04-27T22:01:00Z">
              <w:rPr>
                <w:lang w:val="fr-FR"/>
              </w:rPr>
            </w:rPrChange>
          </w:rPr>
          <w:t xml:space="preserve"> của Bộ Y tế</w:t>
        </w:r>
      </w:ins>
    </w:p>
    <w:p w14:paraId="45DED42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69" w:author="admin" w:date="2023-04-27T21:57:00Z"/>
          <w:rFonts w:ascii="Times New Roman" w:hAnsi="Times New Roman"/>
          <w:sz w:val="26"/>
          <w:szCs w:val="26"/>
        </w:rPr>
      </w:pPr>
      <w:ins w:id="2570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07CB89A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71" w:author="admin" w:date="2023-04-27T21:57:00Z"/>
          <w:rFonts w:ascii="Times New Roman" w:hAnsi="Times New Roman"/>
          <w:sz w:val="26"/>
          <w:szCs w:val="26"/>
        </w:rPr>
      </w:pPr>
      <w:ins w:id="2572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BC2B1C8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73" w:author="admin" w:date="2023-04-27T21:57:00Z"/>
          <w:rFonts w:ascii="Times New Roman" w:hAnsi="Times New Roman"/>
          <w:sz w:val="26"/>
          <w:szCs w:val="26"/>
        </w:rPr>
      </w:pPr>
      <w:ins w:id="2574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72B043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75" w:author="admin" w:date="2023-04-27T21:57:00Z"/>
          <w:rFonts w:ascii="Times New Roman" w:hAnsi="Times New Roman"/>
          <w:sz w:val="26"/>
          <w:szCs w:val="26"/>
        </w:rPr>
      </w:pPr>
      <w:ins w:id="2576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84DCBE2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77" w:author="admin" w:date="2023-04-27T21:57:00Z"/>
          <w:rFonts w:ascii="Times New Roman" w:hAnsi="Times New Roman"/>
          <w:sz w:val="26"/>
          <w:szCs w:val="26"/>
        </w:rPr>
      </w:pPr>
      <w:ins w:id="2578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B937A64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79" w:author="admin" w:date="2023-04-27T21:57:00Z"/>
          <w:rFonts w:ascii="Times New Roman" w:hAnsi="Times New Roman"/>
          <w:sz w:val="26"/>
          <w:szCs w:val="26"/>
        </w:rPr>
      </w:pPr>
      <w:ins w:id="2580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3CB0746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81" w:author="admin" w:date="2023-04-27T21:57:00Z"/>
          <w:rFonts w:ascii="Times New Roman" w:hAnsi="Times New Roman"/>
          <w:sz w:val="26"/>
          <w:szCs w:val="26"/>
        </w:rPr>
      </w:pPr>
      <w:ins w:id="2582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EE2E412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83" w:author="admin" w:date="2023-04-27T21:57:00Z"/>
          <w:rFonts w:ascii="Times New Roman" w:hAnsi="Times New Roman"/>
          <w:sz w:val="26"/>
          <w:szCs w:val="26"/>
        </w:rPr>
      </w:pPr>
      <w:ins w:id="2584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1543FA3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85" w:author="admin" w:date="2023-04-27T21:57:00Z"/>
          <w:rFonts w:ascii="Times New Roman" w:hAnsi="Times New Roman"/>
          <w:sz w:val="26"/>
          <w:szCs w:val="26"/>
        </w:rPr>
      </w:pPr>
      <w:ins w:id="2586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81A136E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87" w:author="admin" w:date="2023-04-27T21:57:00Z"/>
          <w:rFonts w:ascii="Times New Roman" w:hAnsi="Times New Roman"/>
          <w:sz w:val="26"/>
          <w:szCs w:val="26"/>
        </w:rPr>
      </w:pPr>
      <w:ins w:id="2588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B6813D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89" w:author="admin" w:date="2023-04-27T21:57:00Z"/>
          <w:rFonts w:ascii="Times New Roman" w:hAnsi="Times New Roman"/>
          <w:sz w:val="26"/>
          <w:szCs w:val="26"/>
        </w:rPr>
      </w:pPr>
      <w:ins w:id="2590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2CCFCE4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91" w:author="admin" w:date="2023-04-27T21:57:00Z"/>
          <w:rFonts w:ascii="Times New Roman" w:hAnsi="Times New Roman"/>
          <w:sz w:val="26"/>
          <w:szCs w:val="26"/>
        </w:rPr>
      </w:pPr>
      <w:ins w:id="2592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D0E60B6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93" w:author="admin" w:date="2023-04-27T21:57:00Z"/>
          <w:rFonts w:ascii="Times New Roman" w:hAnsi="Times New Roman"/>
          <w:sz w:val="26"/>
          <w:szCs w:val="26"/>
        </w:rPr>
      </w:pPr>
      <w:ins w:id="2594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BA11491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595" w:author="admin" w:date="2023-04-27T21:57:00Z"/>
          <w:rFonts w:ascii="Times New Roman" w:hAnsi="Times New Roman"/>
          <w:sz w:val="26"/>
          <w:szCs w:val="26"/>
        </w:rPr>
      </w:pPr>
      <w:ins w:id="2596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D9EA81D" w14:textId="303E1AFF" w:rsidR="00A8696A" w:rsidRDefault="00A8696A" w:rsidP="00A8696A">
      <w:pPr>
        <w:pStyle w:val="ListParagraph"/>
        <w:spacing w:before="60"/>
        <w:ind w:left="0"/>
        <w:contextualSpacing w:val="0"/>
        <w:rPr>
          <w:ins w:id="2597" w:author="admin" w:date="2023-04-27T22:02:00Z"/>
          <w:rFonts w:ascii="Times New Roman" w:hAnsi="Times New Roman"/>
          <w:sz w:val="26"/>
          <w:szCs w:val="26"/>
        </w:rPr>
      </w:pPr>
      <w:ins w:id="2598" w:author="admin" w:date="2023-04-27T21:57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15006817" w14:textId="77777777" w:rsidR="00A1043D" w:rsidRPr="000C03FA" w:rsidRDefault="00A1043D" w:rsidP="00A1043D">
      <w:pPr>
        <w:pStyle w:val="ListParagraph"/>
        <w:spacing w:before="60"/>
        <w:ind w:left="0"/>
        <w:contextualSpacing w:val="0"/>
        <w:rPr>
          <w:ins w:id="2599" w:author="admin" w:date="2023-04-27T22:02:00Z"/>
          <w:rFonts w:ascii="Times New Roman" w:hAnsi="Times New Roman"/>
          <w:sz w:val="26"/>
          <w:szCs w:val="26"/>
        </w:rPr>
      </w:pPr>
      <w:ins w:id="2600" w:author="admin" w:date="2023-04-27T22:02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8168704" w14:textId="77777777" w:rsidR="00A1043D" w:rsidRPr="000C03FA" w:rsidRDefault="00A1043D" w:rsidP="00A1043D">
      <w:pPr>
        <w:pStyle w:val="ListParagraph"/>
        <w:spacing w:before="60"/>
        <w:ind w:left="0"/>
        <w:contextualSpacing w:val="0"/>
        <w:rPr>
          <w:ins w:id="2601" w:author="admin" w:date="2023-04-27T22:02:00Z"/>
          <w:rFonts w:ascii="Times New Roman" w:hAnsi="Times New Roman"/>
          <w:sz w:val="26"/>
          <w:szCs w:val="26"/>
        </w:rPr>
      </w:pPr>
      <w:ins w:id="2602" w:author="admin" w:date="2023-04-27T22:02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EB735BB" w14:textId="44689A4E" w:rsidR="00A8696A" w:rsidRPr="00A8696A" w:rsidRDefault="00A8696A" w:rsidP="00A8696A">
      <w:pPr>
        <w:numPr>
          <w:ilvl w:val="0"/>
          <w:numId w:val="21"/>
        </w:numPr>
        <w:spacing w:before="60"/>
        <w:jc w:val="both"/>
        <w:rPr>
          <w:ins w:id="2603" w:author="admin" w:date="2023-04-27T21:58:00Z"/>
          <w:rFonts w:ascii="Times New Roman" w:hAnsi="Times New Roman"/>
          <w:color w:val="111111"/>
          <w:sz w:val="26"/>
          <w:szCs w:val="26"/>
        </w:rPr>
      </w:pPr>
      <w:ins w:id="2604" w:author="admin" w:date="2023-04-27T21:59:00Z">
        <w:r w:rsidRPr="00A8696A">
          <w:rPr>
            <w:rFonts w:ascii="Times New Roman" w:hAnsi="Times New Roman"/>
            <w:sz w:val="26"/>
            <w:szCs w:val="26"/>
            <w:rPrChange w:id="2605" w:author="admin" w:date="2023-04-27T22:00:00Z">
              <w:rPr>
                <w:rFonts w:ascii="Arial" w:hAnsi="Arial" w:cs="Arial"/>
                <w:sz w:val="20"/>
              </w:rPr>
            </w:rPrChange>
          </w:rPr>
          <w:t xml:space="preserve">Quy định tiêu chuẩn và sử dụng xe ô tô cứu thương </w:t>
        </w:r>
      </w:ins>
      <w:ins w:id="2606" w:author="admin" w:date="2023-04-27T21:58:00Z">
        <w:r w:rsidRPr="00A8696A">
          <w:rPr>
            <w:rFonts w:ascii="Times New Roman" w:hAnsi="Times New Roman"/>
            <w:sz w:val="26"/>
            <w:szCs w:val="26"/>
            <w:rPrChange w:id="2607" w:author="admin" w:date="2023-04-27T22:00:00Z">
              <w:rPr/>
            </w:rPrChange>
          </w:rPr>
          <w:t xml:space="preserve">ban hành tại </w:t>
        </w:r>
      </w:ins>
      <w:ins w:id="2608" w:author="admin" w:date="2023-04-27T22:00:00Z">
        <w:r w:rsidRPr="00A8696A">
          <w:rPr>
            <w:rFonts w:ascii="Times New Roman" w:hAnsi="Times New Roman"/>
            <w:sz w:val="26"/>
            <w:szCs w:val="26"/>
            <w:rPrChange w:id="2609" w:author="admin" w:date="2023-04-27T22:00:00Z">
              <w:rPr/>
            </w:rPrChange>
          </w:rPr>
          <w:t>Thông t</w:t>
        </w:r>
        <w:r w:rsidRPr="00A8696A">
          <w:rPr>
            <w:rFonts w:ascii="Times New Roman" w:hAnsi="Times New Roman" w:hint="eastAsia"/>
            <w:sz w:val="26"/>
            <w:szCs w:val="26"/>
            <w:rPrChange w:id="2610" w:author="admin" w:date="2023-04-27T22:00:00Z">
              <w:rPr>
                <w:rFonts w:hint="eastAsia"/>
              </w:rPr>
            </w:rPrChange>
          </w:rPr>
          <w:t>ư</w:t>
        </w:r>
        <w:r w:rsidRPr="00A8696A">
          <w:rPr>
            <w:rFonts w:ascii="Times New Roman" w:hAnsi="Times New Roman"/>
            <w:sz w:val="26"/>
            <w:szCs w:val="26"/>
            <w:rPrChange w:id="2611" w:author="admin" w:date="2023-04-27T22:00:00Z">
              <w:rPr/>
            </w:rPrChange>
          </w:rPr>
          <w:t xml:space="preserve"> số</w:t>
        </w:r>
      </w:ins>
      <w:ins w:id="2612" w:author="admin" w:date="2023-04-27T21:58:00Z">
        <w:r w:rsidRPr="00A8696A">
          <w:rPr>
            <w:rFonts w:ascii="Times New Roman" w:hAnsi="Times New Roman"/>
            <w:sz w:val="26"/>
            <w:szCs w:val="26"/>
            <w:rPrChange w:id="2613" w:author="admin" w:date="2023-04-27T22:00:00Z">
              <w:rPr/>
            </w:rPrChange>
          </w:rPr>
          <w:t xml:space="preserve"> </w:t>
        </w:r>
      </w:ins>
      <w:ins w:id="2614" w:author="admin" w:date="2023-04-27T22:00:00Z">
        <w:r w:rsidRPr="00A8696A">
          <w:rPr>
            <w:rFonts w:ascii="Times New Roman" w:hAnsi="Times New Roman"/>
            <w:sz w:val="26"/>
            <w:szCs w:val="26"/>
            <w:rPrChange w:id="2615" w:author="admin" w:date="2023-04-27T22:00:00Z">
              <w:rPr>
                <w:rFonts w:ascii="Arial" w:hAnsi="Arial" w:cs="Arial"/>
                <w:sz w:val="20"/>
              </w:rPr>
            </w:rPrChange>
          </w:rPr>
          <w:t>27/2017/TT-BYT</w:t>
        </w:r>
      </w:ins>
      <w:ins w:id="2616" w:author="admin" w:date="2023-04-27T21:58:00Z">
        <w:r w:rsidRPr="00A8696A">
          <w:rPr>
            <w:rFonts w:ascii="Times New Roman" w:hAnsi="Times New Roman"/>
            <w:sz w:val="26"/>
            <w:szCs w:val="26"/>
            <w:lang w:val="fr-FR"/>
            <w:rPrChange w:id="2617" w:author="admin" w:date="2023-04-27T22:00:00Z">
              <w:rPr>
                <w:lang w:val="fr-FR"/>
              </w:rPr>
            </w:rPrChange>
          </w:rPr>
          <w:t xml:space="preserve"> ngày </w:t>
        </w:r>
      </w:ins>
      <w:ins w:id="2618" w:author="admin" w:date="2023-04-27T22:00:00Z">
        <w:r w:rsidRPr="00A8696A">
          <w:rPr>
            <w:rFonts w:ascii="Times New Roman" w:hAnsi="Times New Roman"/>
            <w:sz w:val="26"/>
            <w:szCs w:val="26"/>
            <w:lang w:val="fr-FR"/>
            <w:rPrChange w:id="2619" w:author="admin" w:date="2023-04-27T22:00:00Z">
              <w:rPr>
                <w:lang w:val="fr-FR"/>
              </w:rPr>
            </w:rPrChange>
          </w:rPr>
          <w:t>28/06/2017</w:t>
        </w:r>
      </w:ins>
      <w:ins w:id="2620" w:author="admin" w:date="2023-04-27T21:58:00Z">
        <w:r w:rsidRPr="00A8696A">
          <w:rPr>
            <w:rFonts w:ascii="Times New Roman" w:hAnsi="Times New Roman"/>
            <w:sz w:val="26"/>
            <w:szCs w:val="26"/>
            <w:lang w:val="fr-FR"/>
            <w:rPrChange w:id="2621" w:author="admin" w:date="2023-04-27T22:00:00Z">
              <w:rPr>
                <w:lang w:val="fr-FR"/>
              </w:rPr>
            </w:rPrChange>
          </w:rPr>
          <w:t xml:space="preserve"> của Bộ </w:t>
        </w:r>
      </w:ins>
      <w:ins w:id="2622" w:author="admin" w:date="2023-04-27T22:00:00Z">
        <w:r w:rsidRPr="00A8696A">
          <w:rPr>
            <w:rFonts w:ascii="Times New Roman" w:hAnsi="Times New Roman"/>
            <w:sz w:val="26"/>
            <w:szCs w:val="26"/>
            <w:lang w:val="fr-FR"/>
            <w:rPrChange w:id="2623" w:author="admin" w:date="2023-04-27T22:00:00Z">
              <w:rPr>
                <w:lang w:val="fr-FR"/>
              </w:rPr>
            </w:rPrChange>
          </w:rPr>
          <w:t>tr</w:t>
        </w:r>
        <w:r w:rsidRPr="00A8696A">
          <w:rPr>
            <w:rFonts w:ascii="Times New Roman" w:hAnsi="Times New Roman" w:hint="eastAsia"/>
            <w:sz w:val="26"/>
            <w:szCs w:val="26"/>
            <w:lang w:val="fr-FR"/>
            <w:rPrChange w:id="2624" w:author="admin" w:date="2023-04-27T22:00:00Z">
              <w:rPr>
                <w:rFonts w:hint="eastAsia"/>
                <w:lang w:val="fr-FR"/>
              </w:rPr>
            </w:rPrChange>
          </w:rPr>
          <w:t>ư</w:t>
        </w:r>
        <w:r w:rsidRPr="00A8696A">
          <w:rPr>
            <w:rFonts w:ascii="Times New Roman" w:hAnsi="Times New Roman"/>
            <w:sz w:val="26"/>
            <w:szCs w:val="26"/>
            <w:lang w:val="fr-FR"/>
            <w:rPrChange w:id="2625" w:author="admin" w:date="2023-04-27T22:00:00Z">
              <w:rPr>
                <w:lang w:val="fr-FR"/>
              </w:rPr>
            </w:rPrChange>
          </w:rPr>
          <w:t xml:space="preserve">ởng Bộ </w:t>
        </w:r>
      </w:ins>
      <w:ins w:id="2626" w:author="admin" w:date="2023-04-27T21:58:00Z">
        <w:r w:rsidRPr="00A8696A">
          <w:rPr>
            <w:rFonts w:ascii="Times New Roman" w:hAnsi="Times New Roman"/>
            <w:sz w:val="26"/>
            <w:szCs w:val="26"/>
            <w:lang w:val="fr-FR"/>
            <w:rPrChange w:id="2627" w:author="admin" w:date="2023-04-27T22:00:00Z">
              <w:rPr>
                <w:lang w:val="fr-FR"/>
              </w:rPr>
            </w:rPrChange>
          </w:rPr>
          <w:t>Y tế</w:t>
        </w:r>
      </w:ins>
    </w:p>
    <w:p w14:paraId="3595426B" w14:textId="77777777" w:rsidR="00A8696A" w:rsidRPr="00A8696A" w:rsidRDefault="00A8696A" w:rsidP="00A8696A">
      <w:pPr>
        <w:pStyle w:val="ListParagraph"/>
        <w:spacing w:before="60"/>
        <w:ind w:left="0"/>
        <w:contextualSpacing w:val="0"/>
        <w:rPr>
          <w:ins w:id="2628" w:author="admin" w:date="2023-04-27T21:58:00Z"/>
          <w:rFonts w:ascii="Times New Roman" w:hAnsi="Times New Roman"/>
          <w:sz w:val="26"/>
          <w:szCs w:val="26"/>
        </w:rPr>
      </w:pPr>
      <w:ins w:id="2629" w:author="admin" w:date="2023-04-27T21:58:00Z">
        <w:r w:rsidRPr="00A8696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A21C389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30" w:author="admin" w:date="2023-04-27T21:58:00Z"/>
          <w:rFonts w:ascii="Times New Roman" w:hAnsi="Times New Roman"/>
          <w:sz w:val="26"/>
          <w:szCs w:val="26"/>
        </w:rPr>
      </w:pPr>
      <w:ins w:id="2631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3C572F3E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32" w:author="admin" w:date="2023-04-27T21:58:00Z"/>
          <w:rFonts w:ascii="Times New Roman" w:hAnsi="Times New Roman"/>
          <w:sz w:val="26"/>
          <w:szCs w:val="26"/>
        </w:rPr>
      </w:pPr>
      <w:ins w:id="2633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7BC3A82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34" w:author="admin" w:date="2023-04-27T21:58:00Z"/>
          <w:rFonts w:ascii="Times New Roman" w:hAnsi="Times New Roman"/>
          <w:sz w:val="26"/>
          <w:szCs w:val="26"/>
        </w:rPr>
      </w:pPr>
      <w:ins w:id="2635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B1D7707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36" w:author="admin" w:date="2023-04-27T21:58:00Z"/>
          <w:rFonts w:ascii="Times New Roman" w:hAnsi="Times New Roman"/>
          <w:sz w:val="26"/>
          <w:szCs w:val="26"/>
        </w:rPr>
      </w:pPr>
      <w:ins w:id="2637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46C0D4E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38" w:author="admin" w:date="2023-04-27T21:58:00Z"/>
          <w:rFonts w:ascii="Times New Roman" w:hAnsi="Times New Roman"/>
          <w:sz w:val="26"/>
          <w:szCs w:val="26"/>
        </w:rPr>
      </w:pPr>
      <w:ins w:id="2639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404720EF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40" w:author="admin" w:date="2023-04-27T21:58:00Z"/>
          <w:rFonts w:ascii="Times New Roman" w:hAnsi="Times New Roman"/>
          <w:sz w:val="26"/>
          <w:szCs w:val="26"/>
        </w:rPr>
      </w:pPr>
      <w:ins w:id="2641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3C7422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42" w:author="admin" w:date="2023-04-27T21:58:00Z"/>
          <w:rFonts w:ascii="Times New Roman" w:hAnsi="Times New Roman"/>
          <w:sz w:val="26"/>
          <w:szCs w:val="26"/>
        </w:rPr>
      </w:pPr>
      <w:ins w:id="2643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E407C2D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44" w:author="admin" w:date="2023-04-27T21:58:00Z"/>
          <w:rFonts w:ascii="Times New Roman" w:hAnsi="Times New Roman"/>
          <w:sz w:val="26"/>
          <w:szCs w:val="26"/>
        </w:rPr>
      </w:pPr>
      <w:ins w:id="2645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5AE886D0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46" w:author="admin" w:date="2023-04-27T21:58:00Z"/>
          <w:rFonts w:ascii="Times New Roman" w:hAnsi="Times New Roman"/>
          <w:sz w:val="26"/>
          <w:szCs w:val="26"/>
        </w:rPr>
      </w:pPr>
      <w:ins w:id="2647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2588C9CF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48" w:author="admin" w:date="2023-04-27T21:58:00Z"/>
          <w:rFonts w:ascii="Times New Roman" w:hAnsi="Times New Roman"/>
          <w:sz w:val="26"/>
          <w:szCs w:val="26"/>
        </w:rPr>
      </w:pPr>
      <w:ins w:id="2649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0BB2C16D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50" w:author="admin" w:date="2023-04-27T21:58:00Z"/>
          <w:rFonts w:ascii="Times New Roman" w:hAnsi="Times New Roman"/>
          <w:sz w:val="26"/>
          <w:szCs w:val="26"/>
        </w:rPr>
      </w:pPr>
      <w:ins w:id="2651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3B3210D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52" w:author="admin" w:date="2023-04-27T21:58:00Z"/>
          <w:rFonts w:ascii="Times New Roman" w:hAnsi="Times New Roman"/>
          <w:sz w:val="26"/>
          <w:szCs w:val="26"/>
        </w:rPr>
      </w:pPr>
      <w:ins w:id="2653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A07E13D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54" w:author="admin" w:date="2023-04-27T21:58:00Z"/>
          <w:rFonts w:ascii="Times New Roman" w:hAnsi="Times New Roman"/>
          <w:sz w:val="26"/>
          <w:szCs w:val="26"/>
        </w:rPr>
      </w:pPr>
      <w:ins w:id="2655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4B58C21E" w14:textId="77777777" w:rsidR="00A8696A" w:rsidRPr="000C03FA" w:rsidRDefault="00A8696A" w:rsidP="00A8696A">
      <w:pPr>
        <w:pStyle w:val="ListParagraph"/>
        <w:spacing w:before="60"/>
        <w:ind w:left="0"/>
        <w:contextualSpacing w:val="0"/>
        <w:rPr>
          <w:ins w:id="2656" w:author="admin" w:date="2023-04-27T21:58:00Z"/>
          <w:rFonts w:ascii="Times New Roman" w:hAnsi="Times New Roman"/>
          <w:sz w:val="26"/>
          <w:szCs w:val="26"/>
        </w:rPr>
      </w:pPr>
      <w:ins w:id="2657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451C9FAD" w14:textId="72DA65E3" w:rsidR="0093347E" w:rsidRPr="000C03FA" w:rsidRDefault="00A8696A" w:rsidP="00A8696A">
      <w:pPr>
        <w:spacing w:before="60"/>
        <w:rPr>
          <w:rFonts w:ascii="Times New Roman" w:hAnsi="Times New Roman"/>
          <w:b/>
          <w:bCs/>
          <w:sz w:val="26"/>
          <w:szCs w:val="26"/>
        </w:rPr>
      </w:pPr>
      <w:ins w:id="2658" w:author="admin" w:date="2023-04-27T21:58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  <w:r w:rsidR="00662B01" w:rsidRPr="000C03FA">
        <w:rPr>
          <w:rFonts w:ascii="Times New Roman" w:hAnsi="Times New Roman"/>
          <w:b/>
          <w:bCs/>
          <w:sz w:val="26"/>
          <w:szCs w:val="26"/>
        </w:rPr>
        <w:t>X</w:t>
      </w:r>
      <w:ins w:id="2659" w:author="admin" w:date="2023-04-27T22:32:00Z">
        <w:r w:rsidR="002E5B9F">
          <w:rPr>
            <w:rFonts w:ascii="Times New Roman" w:hAnsi="Times New Roman"/>
            <w:b/>
            <w:bCs/>
            <w:sz w:val="26"/>
            <w:szCs w:val="26"/>
          </w:rPr>
          <w:t>I</w:t>
        </w:r>
      </w:ins>
      <w:r w:rsidR="00662B01" w:rsidRPr="000C03FA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93347E" w:rsidRPr="000C03FA">
        <w:rPr>
          <w:rFonts w:ascii="Times New Roman" w:hAnsi="Times New Roman"/>
          <w:b/>
          <w:bCs/>
          <w:sz w:val="26"/>
          <w:szCs w:val="26"/>
        </w:rPr>
        <w:t>ĐỀ XUẤT, KIẾN NGHỊ</w:t>
      </w:r>
    </w:p>
    <w:p w14:paraId="3A6AF18A" w14:textId="77777777" w:rsidR="003602B0" w:rsidRPr="000C03FA" w:rsidRDefault="003602B0" w:rsidP="007F3A4F">
      <w:pPr>
        <w:pStyle w:val="ListParagraph"/>
        <w:numPr>
          <w:ilvl w:val="0"/>
          <w:numId w:val="1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lastRenderedPageBreak/>
        <w:t>Với Sở Y tế tỉnh, thành phố</w:t>
      </w:r>
    </w:p>
    <w:p w14:paraId="0A9D626D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D160B89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31C55FEF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52D5985C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742D411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9CE776E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2CA4B3C" w14:textId="77777777" w:rsidR="003602B0" w:rsidRPr="000C03FA" w:rsidRDefault="003602B0" w:rsidP="000316F1">
      <w:pPr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Với Bộ Y tế</w:t>
      </w:r>
    </w:p>
    <w:p w14:paraId="48B44628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6F43A3B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226AD123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6E5EE2C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DEF129B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07A9B1A2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D4E011B" w14:textId="77777777" w:rsidR="003602B0" w:rsidRPr="000C03FA" w:rsidRDefault="003602B0" w:rsidP="000316F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Với Bộ, ngành khác</w:t>
      </w:r>
    </w:p>
    <w:p w14:paraId="31C1BA55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0161682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A6A6BF2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FBBD9FC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4A685CA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367904A" w14:textId="68860E71" w:rsidR="007964A1" w:rsidRDefault="007964A1" w:rsidP="007964A1">
      <w:pPr>
        <w:spacing w:before="60"/>
        <w:rPr>
          <w:ins w:id="2660" w:author="admin" w:date="2023-04-27T22:02:00Z"/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9E4E209" w14:textId="77777777" w:rsidR="0092067D" w:rsidRPr="000C03FA" w:rsidRDefault="0092067D" w:rsidP="007964A1">
      <w:pPr>
        <w:spacing w:before="60"/>
        <w:rPr>
          <w:rFonts w:ascii="Times New Roman" w:hAnsi="Times New Roman"/>
          <w:sz w:val="26"/>
          <w:szCs w:val="26"/>
        </w:rPr>
      </w:pPr>
    </w:p>
    <w:p w14:paraId="7EFBCD14" w14:textId="77777777" w:rsidR="003602B0" w:rsidRPr="000C03FA" w:rsidRDefault="003602B0" w:rsidP="007F3A4F">
      <w:pPr>
        <w:pStyle w:val="ListParagraph"/>
        <w:numPr>
          <w:ilvl w:val="0"/>
          <w:numId w:val="1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Cơ quan, đơn vị khác</w:t>
      </w:r>
    </w:p>
    <w:p w14:paraId="7802B0CB" w14:textId="77777777" w:rsidR="007964A1" w:rsidRPr="000C03FA" w:rsidRDefault="007964A1" w:rsidP="001A7F70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1A454B51" w14:textId="77777777" w:rsidR="007964A1" w:rsidRPr="000C03FA" w:rsidRDefault="007964A1" w:rsidP="001A7F70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F6727BB" w14:textId="77777777" w:rsidR="007964A1" w:rsidRPr="000C03FA" w:rsidRDefault="007964A1" w:rsidP="001A7F70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6DBC8AA1" w14:textId="77777777" w:rsidR="00A705C0" w:rsidRPr="000C03FA" w:rsidRDefault="00A705C0" w:rsidP="00A705C0">
      <w:pPr>
        <w:spacing w:before="60"/>
        <w:rPr>
          <w:ins w:id="2661" w:author="admin" w:date="2023-04-27T22:02:00Z"/>
          <w:rFonts w:ascii="Times New Roman" w:hAnsi="Times New Roman"/>
          <w:sz w:val="26"/>
          <w:szCs w:val="26"/>
        </w:rPr>
      </w:pPr>
      <w:ins w:id="2662" w:author="admin" w:date="2023-04-27T22:02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751F2863" w14:textId="77777777" w:rsidR="00A705C0" w:rsidRPr="000C03FA" w:rsidRDefault="00A705C0" w:rsidP="00A705C0">
      <w:pPr>
        <w:spacing w:before="60"/>
        <w:rPr>
          <w:ins w:id="2663" w:author="admin" w:date="2023-04-27T22:02:00Z"/>
          <w:rFonts w:ascii="Times New Roman" w:hAnsi="Times New Roman"/>
          <w:sz w:val="26"/>
          <w:szCs w:val="26"/>
        </w:rPr>
      </w:pPr>
      <w:ins w:id="2664" w:author="admin" w:date="2023-04-27T22:02:00Z">
        <w:r w:rsidRPr="000C03FA">
          <w:rPr>
            <w:rFonts w:ascii="Times New Roman" w:hAnsi="Times New Roman"/>
            <w:sz w:val="26"/>
            <w:szCs w:val="26"/>
          </w:rPr>
          <w:t>……………………………………………………………………………………………….</w:t>
        </w:r>
      </w:ins>
    </w:p>
    <w:p w14:paraId="636C31CF" w14:textId="77777777" w:rsidR="007964A1" w:rsidRPr="000C03FA" w:rsidRDefault="007964A1" w:rsidP="001A7F70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48BFBC39" w14:textId="77777777" w:rsidR="007964A1" w:rsidRPr="000C03FA" w:rsidRDefault="007964A1" w:rsidP="001A7F70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p w14:paraId="7EA4B15E" w14:textId="77777777" w:rsidR="007964A1" w:rsidRPr="000C03FA" w:rsidRDefault="007964A1" w:rsidP="007964A1">
      <w:pPr>
        <w:spacing w:before="60"/>
        <w:rPr>
          <w:rFonts w:ascii="Times New Roman" w:hAnsi="Times New Roman"/>
          <w:sz w:val="26"/>
          <w:szCs w:val="26"/>
        </w:rPr>
      </w:pPr>
      <w:r w:rsidRPr="000C03FA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……………………………………………………………………………………………….</w:t>
      </w:r>
    </w:p>
    <w:tbl>
      <w:tblPr>
        <w:tblStyle w:val="TableGrid"/>
        <w:tblW w:w="93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654"/>
      </w:tblGrid>
      <w:tr w:rsidR="003602B0" w:rsidRPr="00A3388B" w14:paraId="6754D12D" w14:textId="77777777" w:rsidTr="00EC5A8E">
        <w:trPr>
          <w:jc w:val="center"/>
        </w:trPr>
        <w:tc>
          <w:tcPr>
            <w:tcW w:w="4653" w:type="dxa"/>
          </w:tcPr>
          <w:p w14:paraId="57E8E556" w14:textId="77777777" w:rsidR="003602B0" w:rsidRPr="00A3388B" w:rsidRDefault="003602B0" w:rsidP="00A3388B">
            <w:pPr>
              <w:spacing w:before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88B">
              <w:rPr>
                <w:rFonts w:ascii="Times New Roman" w:hAnsi="Times New Roman"/>
                <w:sz w:val="26"/>
                <w:szCs w:val="26"/>
              </w:rPr>
              <w:t>Người điền phiếu</w:t>
            </w:r>
          </w:p>
          <w:p w14:paraId="1CB2F162" w14:textId="77777777" w:rsidR="003602B0" w:rsidRPr="00A3388B" w:rsidRDefault="003602B0" w:rsidP="00A3388B">
            <w:pPr>
              <w:spacing w:before="60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A3388B">
              <w:rPr>
                <w:rFonts w:ascii="Times New Roman" w:hAnsi="Times New Roman"/>
                <w:i/>
                <w:iCs/>
                <w:sz w:val="26"/>
                <w:szCs w:val="26"/>
              </w:rPr>
              <w:t>(Ký, ghi rõ họ tên)</w:t>
            </w:r>
          </w:p>
          <w:p w14:paraId="790416B8" w14:textId="77777777" w:rsidR="003602B0" w:rsidRPr="00A3388B" w:rsidRDefault="003602B0" w:rsidP="00A3388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54" w:type="dxa"/>
          </w:tcPr>
          <w:p w14:paraId="2CE87DF1" w14:textId="77777777" w:rsidR="003602B0" w:rsidRPr="00A3388B" w:rsidRDefault="003602B0" w:rsidP="00A3388B">
            <w:pPr>
              <w:spacing w:before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88B">
              <w:rPr>
                <w:rFonts w:ascii="Times New Roman" w:hAnsi="Times New Roman"/>
                <w:sz w:val="26"/>
                <w:szCs w:val="26"/>
              </w:rPr>
              <w:t>Lãnh đạo Sở Y tế</w:t>
            </w:r>
          </w:p>
          <w:p w14:paraId="6E344C02" w14:textId="77777777" w:rsidR="003602B0" w:rsidRPr="00A3388B" w:rsidRDefault="003602B0" w:rsidP="00A3388B">
            <w:pPr>
              <w:spacing w:before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88B">
              <w:rPr>
                <w:rFonts w:ascii="Times New Roman" w:hAnsi="Times New Roman"/>
                <w:i/>
                <w:iCs/>
                <w:sz w:val="26"/>
                <w:szCs w:val="26"/>
              </w:rPr>
              <w:t>(Ký, ghi rõ họ tên)</w:t>
            </w:r>
          </w:p>
        </w:tc>
      </w:tr>
    </w:tbl>
    <w:p w14:paraId="4FEA45A3" w14:textId="4CA801B0" w:rsidR="00CD7875" w:rsidRPr="00A3388B" w:rsidRDefault="00CD7875" w:rsidP="00A3388B">
      <w:pPr>
        <w:spacing w:before="60"/>
        <w:rPr>
          <w:rFonts w:ascii="Times New Roman" w:hAnsi="Times New Roman"/>
          <w:sz w:val="26"/>
          <w:szCs w:val="26"/>
        </w:rPr>
      </w:pPr>
    </w:p>
    <w:p w14:paraId="6455ACA7" w14:textId="77777777" w:rsidR="00CD7875" w:rsidRPr="00A3388B" w:rsidRDefault="00CD7875" w:rsidP="00A3388B">
      <w:pPr>
        <w:spacing w:before="60"/>
        <w:rPr>
          <w:rFonts w:ascii="Times New Roman" w:hAnsi="Times New Roman"/>
          <w:sz w:val="26"/>
          <w:szCs w:val="26"/>
        </w:rPr>
      </w:pPr>
      <w:r w:rsidRPr="00A3388B">
        <w:rPr>
          <w:rFonts w:ascii="Times New Roman" w:hAnsi="Times New Roman"/>
          <w:sz w:val="26"/>
          <w:szCs w:val="26"/>
        </w:rPr>
        <w:br w:type="page"/>
      </w:r>
    </w:p>
    <w:p w14:paraId="604EDE03" w14:textId="53F39110" w:rsidR="0093347E" w:rsidRPr="00D037E5" w:rsidRDefault="00CD7875" w:rsidP="00D037E5">
      <w:pPr>
        <w:rPr>
          <w:rFonts w:ascii="Times New Roman" w:hAnsi="Times New Roman"/>
          <w:b/>
          <w:sz w:val="26"/>
          <w:szCs w:val="26"/>
        </w:rPr>
      </w:pPr>
      <w:r w:rsidRPr="00D037E5">
        <w:rPr>
          <w:rFonts w:ascii="Times New Roman" w:hAnsi="Times New Roman"/>
          <w:b/>
          <w:sz w:val="26"/>
          <w:szCs w:val="26"/>
        </w:rPr>
        <w:lastRenderedPageBreak/>
        <w:t>Phụ lục số 01</w:t>
      </w:r>
    </w:p>
    <w:p w14:paraId="1F3989FF" w14:textId="5BE83D05" w:rsidR="00CD7875" w:rsidRPr="00D037E5" w:rsidRDefault="00CD7875" w:rsidP="00D037E5">
      <w:pPr>
        <w:jc w:val="center"/>
        <w:rPr>
          <w:rFonts w:ascii="Times New Roman" w:hAnsi="Times New Roman"/>
          <w:b/>
          <w:color w:val="111111"/>
          <w:sz w:val="26"/>
          <w:szCs w:val="26"/>
          <w:lang w:val="vi-VN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</w:rPr>
        <w:t xml:space="preserve">Bảng kiểm </w:t>
      </w:r>
      <w:r w:rsidRPr="00D037E5">
        <w:rPr>
          <w:rFonts w:ascii="Times New Roman" w:hAnsi="Times New Roman"/>
          <w:b/>
          <w:color w:val="111111"/>
          <w:sz w:val="26"/>
          <w:szCs w:val="26"/>
          <w:lang w:val="vi-VN"/>
        </w:rPr>
        <w:t>Danh mục TTB thiết yếu trên xe ô tô cứu thương cho 01 kíp cấp cứu ngoại viện (theo Quyết định số 3385/QĐ-BYT ngày 18/9 /2012)</w:t>
      </w:r>
    </w:p>
    <w:p w14:paraId="7D6FBE3F" w14:textId="77777777" w:rsidR="00CD7875" w:rsidRPr="00D037E5" w:rsidRDefault="00CD7875" w:rsidP="00D037E5">
      <w:pPr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956"/>
        <w:gridCol w:w="1010"/>
        <w:gridCol w:w="1440"/>
        <w:gridCol w:w="1620"/>
      </w:tblGrid>
      <w:tr w:rsidR="00CD7875" w:rsidRPr="00D037E5" w14:paraId="61E5C993" w14:textId="77777777" w:rsidTr="00C5568A">
        <w:trPr>
          <w:tblHeader/>
        </w:trPr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2631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TT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019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Tên vật tư và dụng cụ cấp cứu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898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Đơn vị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0E0E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Số lượng cho 01 kíp cấp cứu ngoại viện</w:t>
            </w:r>
          </w:p>
        </w:tc>
        <w:tc>
          <w:tcPr>
            <w:tcW w:w="1620" w:type="dxa"/>
          </w:tcPr>
          <w:p w14:paraId="05C140F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Số lượng hiện có trên xe cứu thương (đang hoạt động) </w:t>
            </w:r>
          </w:p>
        </w:tc>
      </w:tr>
      <w:tr w:rsidR="00CD7875" w:rsidRPr="00D037E5" w14:paraId="724F1E5B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2ECA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EDF1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Các thiết bị thông khí và dụng cụ hỗ trợ hô hấp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0AC2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91C4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208D930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0C8150C0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C719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E49F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hút dịch di động: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7F3E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4ABE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0B28AB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71907A48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3925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2F7F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Bình ô xy dung tích 5 lít, có đồng hồ đo áp lực và bộ điều chỉnh lưu lượng; dây dẫn ô xy các cỡ người lớn, trẻ em.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F941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072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4454501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11256ED0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021C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BBD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theo dõi nồng độ ô xy mao mạch (SpO2), kèm theo đầu dò người lớn và trẻ em dùng nhiều lần: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F651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6A1E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38D5C9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6AB07AB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8E6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DD38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Có thể trang bị máy thở xách tay: dùng nguồn ắc quy hoặc điện xoay chiều 220V/50Hz có các mode thở cơ bản.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8A5B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9C50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6197BD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4AA12F27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16EC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3215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Các thiết bị cấp cứu tim mạch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2825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E98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08E169B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244C674D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AC25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D340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theo dõi bệnh nhân xách tay (monitor) tối thiểu có các chỉ số: Mạch, nhiệt độ, huyết áp, SpO2, điện tim: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2D16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75D5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2A94AA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4D78A35F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3BFC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00D3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khử rung tim xách tay: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85A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7CCE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57CBD5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5369C6E7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5B9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66EC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ghi điện tim ≥ 3 kênh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551C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E94F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57563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65D7A711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06FC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DC3D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Dụng cụ cố định: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198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6C38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67092B8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390E3712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12CE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3E80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 xml:space="preserve">Nẹp cố định cổ người lớn và trẻ em (mỗi loại 02 chiếc). 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8BC5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E3C1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04</w:t>
            </w:r>
          </w:p>
        </w:tc>
        <w:tc>
          <w:tcPr>
            <w:tcW w:w="1620" w:type="dxa"/>
          </w:tcPr>
          <w:p w14:paraId="5774DB4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78664B02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3916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E949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Nẹp cố định chi gãy (đùi, cẳng chân, cẳng tay, cánh tay): chất liệu có thể bằng gỗ, kim loại, nhựa.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6E26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7A3A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6ADE97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1E6C4EEA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879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41B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Áo nẹp chân không để cố định toàn thân (nếu có điều kiện).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76B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C9ED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C26FAB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68F848F1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C2F1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IV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7552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Kiểm soát nhiễm khuẩn: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AA4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8C7C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4E352C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6324E271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332B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11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DAFA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sát khuẩn tay tác động nhanh.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7BE2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7CC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262B388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7670FCA8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000D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DE2C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Hộp đựng vật sắc nhọn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17A2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81B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0466CA7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09CB30B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9AE4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0576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Các thiết bị và dụng cụ khác: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6C4D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9660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2F6D290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2096462B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94B3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13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6D8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Bơm tiêm điện tự động (chạy điện 1 chiều và xoay chiều 220V).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C220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15E1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E83C7D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4782CFD4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EA8F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14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551F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Bơm truyền dịch tự động: dùng nguồn ắc quy hoặc điện xoay chiều 220V/50Hz.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7489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81E4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207F1C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7F834ABF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BE2C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8330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đo đường máu mao mạch + que thử.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97C1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462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665FAD2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5EE82E45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7727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EA9B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Chăn ủ ấm cho bệnh nhân.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197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7BC5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6C71A58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4DE20E29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3E69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17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2A4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Gối kê vai.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C797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CBD5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6C27CCA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323ECBD5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6146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18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AC27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Bô dẹt đựng chất thải.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3F91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702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76C56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46D35A34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E7C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19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3B6F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Cáng có xe đẩy.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E57C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A3C6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5A9CA78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7DD3D3B7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8624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C1B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Cáng gấp.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967D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244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7D9E93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0D93CF9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E084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21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105F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Khác (nếu có)...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F34C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211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14:paraId="6F4A39A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1FF0ACBD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4FD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22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3BF7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Khác (nếu có)...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5732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669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14:paraId="21ED194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CD7875" w:rsidRPr="00D037E5" w14:paraId="664CA000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F9B9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23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19E6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  <w:lang w:val="vi-VN"/>
              </w:rPr>
              <w:t>Khác (nếu có)...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345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62F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7F8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</w:tbl>
    <w:p w14:paraId="24A310EB" w14:textId="77777777" w:rsidR="00CD7875" w:rsidRPr="00D037E5" w:rsidRDefault="00CD7875" w:rsidP="00D037E5">
      <w:pPr>
        <w:pStyle w:val="NormalWeb"/>
        <w:spacing w:before="0" w:beforeAutospacing="0" w:after="0" w:afterAutospacing="0"/>
        <w:rPr>
          <w:sz w:val="26"/>
          <w:szCs w:val="26"/>
        </w:rPr>
      </w:pPr>
    </w:p>
    <w:p w14:paraId="4210F2A5" w14:textId="08824540" w:rsidR="00CD7875" w:rsidRPr="00D037E5" w:rsidRDefault="00CD7875" w:rsidP="00D037E5">
      <w:pPr>
        <w:rPr>
          <w:rFonts w:ascii="Times New Roman" w:hAnsi="Times New Roman"/>
          <w:sz w:val="26"/>
          <w:szCs w:val="26"/>
        </w:rPr>
      </w:pPr>
      <w:r w:rsidRPr="00D037E5">
        <w:rPr>
          <w:rFonts w:ascii="Times New Roman" w:hAnsi="Times New Roman"/>
          <w:sz w:val="26"/>
          <w:szCs w:val="26"/>
        </w:rPr>
        <w:br w:type="page"/>
      </w:r>
    </w:p>
    <w:p w14:paraId="2E232CFC" w14:textId="77777777" w:rsidR="00CD7875" w:rsidRPr="00D037E5" w:rsidRDefault="00CD7875" w:rsidP="00D037E5">
      <w:pPr>
        <w:ind w:left="360"/>
        <w:jc w:val="both"/>
        <w:rPr>
          <w:rFonts w:ascii="Times New Roman" w:hAnsi="Times New Roman"/>
          <w:b/>
          <w:color w:val="111111"/>
          <w:sz w:val="26"/>
          <w:szCs w:val="26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</w:rPr>
        <w:lastRenderedPageBreak/>
        <w:t>Phụ lục số 02</w:t>
      </w:r>
    </w:p>
    <w:p w14:paraId="184896CE" w14:textId="1458CFA8" w:rsidR="00CD7875" w:rsidRPr="00D037E5" w:rsidRDefault="00CD7875" w:rsidP="00D037E5">
      <w:pPr>
        <w:ind w:left="360"/>
        <w:jc w:val="center"/>
        <w:rPr>
          <w:rFonts w:ascii="Times New Roman" w:hAnsi="Times New Roman"/>
          <w:b/>
          <w:color w:val="111111"/>
          <w:sz w:val="26"/>
          <w:szCs w:val="26"/>
          <w:lang w:val="vi-VN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  <w:lang w:val="vi-VN"/>
        </w:rPr>
        <w:t>Danh mục thuốc, vật tư y tế thiết yếu trang bị trên xe ô tô cứu thương cho 01 kíp cấp cứu ngoại viện ( theo Quyết định số 3385/QĐ-BYT ngày 18/9 /2012)</w:t>
      </w:r>
    </w:p>
    <w:p w14:paraId="33CE15EF" w14:textId="77777777" w:rsidR="00CD7875" w:rsidRPr="00D037E5" w:rsidRDefault="00CD7875" w:rsidP="00D037E5">
      <w:pPr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797"/>
        <w:gridCol w:w="1890"/>
        <w:gridCol w:w="1350"/>
        <w:gridCol w:w="1440"/>
        <w:gridCol w:w="1440"/>
      </w:tblGrid>
      <w:tr w:rsidR="00CD7875" w:rsidRPr="00D037E5" w14:paraId="030790DB" w14:textId="77777777" w:rsidTr="00D037E5">
        <w:trPr>
          <w:tblHeader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C350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B717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Tên hoạt chất</w:t>
            </w: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  <w:r w:rsidRPr="00D037E5">
              <w:rPr>
                <w:b/>
                <w:bCs/>
                <w:sz w:val="26"/>
                <w:szCs w:val="26"/>
              </w:rPr>
              <w:t>(nồng độ/hàm lượng)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D8C5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Tên thương mại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EE8A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1693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Số lượng cho 01 kíp cấp cứu ngoại viện</w:t>
            </w:r>
          </w:p>
        </w:tc>
        <w:tc>
          <w:tcPr>
            <w:tcW w:w="1440" w:type="dxa"/>
          </w:tcPr>
          <w:p w14:paraId="70DDAB7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ind w:left="84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Số lượng hiện có trên xe cứu thương </w:t>
            </w:r>
          </w:p>
        </w:tc>
      </w:tr>
      <w:tr w:rsidR="00CD7875" w:rsidRPr="00D037E5" w14:paraId="49308B4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CE40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4721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gây nghiện, hướng thần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9471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88DA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E18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6E763D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5EDFED1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C30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34E1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Morphin 0,01g/1ml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6D08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B53B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6760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</w:tcPr>
          <w:p w14:paraId="67EBDF3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45594D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6911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84EF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Diazepam 10mg/2ml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9EAA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Seduxen 10mg/2ml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C578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75CE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11F378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3F1ABC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9F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45B3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Diazepam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38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Seduxen 5mg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4F9F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6086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7D4CBCB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9E5577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6BFC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8767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Bromazepam 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54AA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Lexomil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EEFC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21EE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7EA7794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E76A87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937A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8461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tim mạch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1DD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3F5E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DAA9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6896062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5771A38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A7E3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9677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Adrenalin 1mg/1ml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3056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99E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7252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316A55F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71F227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C2D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A096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Nor - Adrenalin 2mg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6701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7998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4C4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723C1C8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B0B0F8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9E45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A489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Atropin sulphat 0,25mg/1ml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F479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9F5A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2997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13C5EC6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86D3E6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54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A12B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Amiodaron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CD1A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Sedacoron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4693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4F93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73DA4A9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5F2028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EE4E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F7D2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Amiodaron 150mg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227B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9DDA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8875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</w:tcPr>
          <w:p w14:paraId="02BDC9C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1BA3F6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8A4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60C5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Digoxin 0,25mg/1ml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3C14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A23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EF78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0DB9F35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F8A6A9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E4B1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3D6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Dopamin 200mg/5ml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00D4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9379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5EEB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5A35084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89BA54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93AC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045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Furosemid 20mg/2ml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1408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Lasix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427D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87B6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66A30FA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A2AA6DA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1409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7642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Furosemid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A05B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Lasix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9CCE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716E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3E05A8D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8AAF49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FF1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63DF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Kali chlorid 600mg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455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578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nang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3F9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060A6AA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8B7902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72AB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E75B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Lidocain 2% 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7A38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98A5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E42E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</w:tcPr>
          <w:p w14:paraId="1219F42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5BCE5EA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0D1F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325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Aspirin 0,100g</w:t>
            </w:r>
          </w:p>
          <w:p w14:paraId="7A57122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(acetylsalicylic acid)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F7EC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Aspegic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0D11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2765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46729B4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D5BB60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D0F0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69B9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Enoxaparin 40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CE3F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Lovenox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1BC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C7DC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4-6</w:t>
            </w:r>
          </w:p>
        </w:tc>
        <w:tc>
          <w:tcPr>
            <w:tcW w:w="1440" w:type="dxa"/>
          </w:tcPr>
          <w:p w14:paraId="47E167E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4E5623A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EB5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E0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Nifedipin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F305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Adalat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3DC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nang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5537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216FB0F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742173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62B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1659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Enalapril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2E1D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Renitec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DDC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E6D7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66293E2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7D58753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06F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0D45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Telmisartan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EAAD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Micardis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5AB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0CDD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1A555CC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2BC101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5621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16F5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Amlodipine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8312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Amlor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328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1DA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0131E8C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A73290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1BDC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AAA6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Metoprolol 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7F7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Betaloc Zok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C362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5FC0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5CD1DF5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FACE183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9285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59C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Nitroglycerin 2,6mg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9649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Nitromint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5753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75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1440" w:type="dxa"/>
          </w:tcPr>
          <w:p w14:paraId="0C00398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AA5E5C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4522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F996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Nitroglycerin 2,6mg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DB1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E8F1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3D2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09CE4E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5AFCA2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CF15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4501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Ivabradin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F5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Procoralan 5mg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B40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0AB1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6480364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F70A1C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A9A5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F346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Dobutamin 250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AFE0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F66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6331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535282C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A75F3A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A343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115C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Atorvastatin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DC5F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Lipitor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726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F683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335DA45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ECEFC05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0E59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3E9B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Nicardipin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98C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Loxen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2DEB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6891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451702B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7F983A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71CB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65F1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hô hấp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AECC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AEFE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247B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4DF4EB7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48B245E9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D691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4E6F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4mg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CEB7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12ED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F7B7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20-50</w:t>
            </w:r>
          </w:p>
        </w:tc>
        <w:tc>
          <w:tcPr>
            <w:tcW w:w="1440" w:type="dxa"/>
          </w:tcPr>
          <w:p w14:paraId="0350AA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05553F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D92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7B86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0,5mg/5ml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9745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05D2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1B8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44AE5DE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363CD7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2030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B83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Cetylpyridinium + Lysozyme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B030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Lysopain ORL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06D5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EE91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478FD17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B05F01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7AF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3F70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spray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8AD7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Ventolin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2C97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7353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440" w:type="dxa"/>
          </w:tcPr>
          <w:p w14:paraId="29C163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D10F38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968A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33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143C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Terbutalin 0,5mg/1ml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148E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Bricanyl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7E26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53A4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7949536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638945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A5D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376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Terpin hydrat 200mg + Codein phosphat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52F1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Tecpin codein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B659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5E1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50-100</w:t>
            </w:r>
          </w:p>
        </w:tc>
        <w:tc>
          <w:tcPr>
            <w:tcW w:w="1440" w:type="dxa"/>
          </w:tcPr>
          <w:p w14:paraId="16DD635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FF970A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E922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910B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Acetylcystein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3520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Acemuc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F126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1483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1440" w:type="dxa"/>
          </w:tcPr>
          <w:p w14:paraId="0A3B4CA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03D399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2738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IV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7E8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tiêu hóa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7EEC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2B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22E8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5DE048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13F81E4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82B6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FE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Omeprazole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DEC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7A5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C287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7299DE7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4CCEF1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F23C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B43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Ranitidin 50mg/2ml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9F0B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Zantac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505A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6E20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7A4B461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6D2955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D469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A8EC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Mormoiron attapulgite + Nhôm hydroxyd + Magnesium carbonat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5879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Gastropulgite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0B24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5487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64FA711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0A953C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7233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E9FE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Loperamide 2mg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9B0E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Imodium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50A3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536D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</w:tcPr>
          <w:p w14:paraId="0355E11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7212AA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EB42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2405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Orezol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B335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Hydrit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D02A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C3C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1440" w:type="dxa"/>
          </w:tcPr>
          <w:p w14:paraId="247427A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69861ED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DF00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D3E1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Domperidone 10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2D4A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Motilium-M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4F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9C2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</w:tcPr>
          <w:p w14:paraId="53C9386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C49E0F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9D9E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9247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Metoclopramid chlorhydrate 10mg/2ml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805B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Primperan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0820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8BE4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38096A9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A2ECA3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7541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1EEB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Metoclopramid chlorhydrate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ECB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Primperan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647A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6DF1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00F9CCB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07EDC0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7BF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1A6B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Hyoscine-N-butylbromid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577C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Buscopan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0B0B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F2E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537BD3F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C9BD33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CE99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9296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Hyoscine-N-butylbromid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64A6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Buscopan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23B0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Ông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F1F9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128B7F3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23B7DE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1EED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3B6F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Diosmectite 3g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F29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F52D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92DC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</w:tcPr>
          <w:p w14:paraId="50DF513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82CBBB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C9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ED1D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chống dị ứng, ngộ độc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4110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ED63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C18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7D32928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488B8C4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9E71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3637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Fexofenadin 60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C1E6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Telfast 6 0 mg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7429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2674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20-30</w:t>
            </w:r>
          </w:p>
        </w:tc>
        <w:tc>
          <w:tcPr>
            <w:tcW w:w="1440" w:type="dxa"/>
          </w:tcPr>
          <w:p w14:paraId="3B91197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E70B37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15EA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904D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Methylprednisolon 16mg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C3DB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989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707A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5E9E6AB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EFC218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2A76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D61A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Than hoạt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81CD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6F70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Gói/Viên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0F8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10/100</w:t>
            </w:r>
          </w:p>
        </w:tc>
        <w:tc>
          <w:tcPr>
            <w:tcW w:w="1440" w:type="dxa"/>
          </w:tcPr>
          <w:p w14:paraId="69AA8D5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769814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E643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6C88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Loratadin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A2C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Claritine 10mg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8EF0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5BCE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026BAA1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505CE9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19F3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50B4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Methylprednisolon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E223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Solu Medrol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2A0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8C00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5E9C16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256458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2DAE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4D9A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giảm đau, hạ sốt, chống viêm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16A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8201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21B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6FE2294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3DC8ECD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764C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1FA5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E93F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Efferalgan Codein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FE7F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3ACA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440" w:type="dxa"/>
          </w:tcPr>
          <w:p w14:paraId="7983510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8967C3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29F7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D5EC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75A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413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1367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50744C0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2962B1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74C1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F554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1g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7DB8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Perfagan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E06F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FBC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440" w:type="dxa"/>
          </w:tcPr>
          <w:p w14:paraId="5184E6C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84AED8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F36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8279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Diclofenac 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4D56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Voltaren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AC32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E86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1ABA4DE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9BE811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8569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F08B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Diclofenac 75mg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E4C4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Voltaren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19D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CE98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1297846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C081EA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C036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ABC3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Colchicin 1mg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450E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Colchicine Houde'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027C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2B4D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029F804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E55B58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C996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59AC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Allopurinol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E702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ApoAllopurinol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219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DDC3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4F95511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6D44D18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2D14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2FEE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Tolperison 150mg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9147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Mydocalm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4114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5D3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30-60</w:t>
            </w:r>
          </w:p>
        </w:tc>
        <w:tc>
          <w:tcPr>
            <w:tcW w:w="1440" w:type="dxa"/>
          </w:tcPr>
          <w:p w14:paraId="608BC65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BAD799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6B3F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lastRenderedPageBreak/>
              <w:t>VII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93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kháng sinh, kháng virus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B92E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F6C0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026A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6BA7B3E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573955E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E533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B827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Amoxicillin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97B2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Clamoxyl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76D0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E6CC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200</w:t>
            </w:r>
          </w:p>
        </w:tc>
        <w:tc>
          <w:tcPr>
            <w:tcW w:w="1440" w:type="dxa"/>
          </w:tcPr>
          <w:p w14:paraId="2DC0C4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A85420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2963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A183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Azithromycin 250mg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F09F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Zithromax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CF2A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6194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6FD3C6F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C75DDD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053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D21A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Metronidazole 250mg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096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Flagyl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851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2D64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72323DB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92F747E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B29B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B167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Nifuroxazid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785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Ercefuryl 200 mg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9B84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86F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50-100</w:t>
            </w:r>
          </w:p>
        </w:tc>
        <w:tc>
          <w:tcPr>
            <w:tcW w:w="1440" w:type="dxa"/>
          </w:tcPr>
          <w:p w14:paraId="646D1E4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6595365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4D26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9727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Cotrimoxazole 0,480g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93B6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Trimazon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81DF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2F7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1440" w:type="dxa"/>
          </w:tcPr>
          <w:p w14:paraId="5ACE45D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B80A443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115D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EE1B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Ofloxacin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28A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Exocine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FD82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4143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7037E60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D4A08A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A72C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257B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Spiramycin + Metronidazol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B16D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Rodogyl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9015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627E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20-40</w:t>
            </w:r>
          </w:p>
        </w:tc>
        <w:tc>
          <w:tcPr>
            <w:tcW w:w="1440" w:type="dxa"/>
          </w:tcPr>
          <w:p w14:paraId="0A85779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6C6398D0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A502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2849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Cefuroxim 500mg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A88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Zinnat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907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7345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28</w:t>
            </w:r>
          </w:p>
        </w:tc>
        <w:tc>
          <w:tcPr>
            <w:tcW w:w="1440" w:type="dxa"/>
          </w:tcPr>
          <w:p w14:paraId="03E1115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F619A9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A4BB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718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Acyclovir 5%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B8E9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Zovirax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A911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Tuyp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E30A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36DE0B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553B32B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5847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8178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Cefotaxim 1g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AB23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4AA1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E56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6C2AE9A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3827BA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D554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VIII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E85A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điều trị đái tháo đường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9215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1EF9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2130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5EA1E2B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08D53AB7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E06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F4CF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Gliclazide 80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8025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Predian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F557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EB28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14:paraId="492418B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72DF9F8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A393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2292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Metformine 500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0C6B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Glucophage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3E0E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8AF6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167DCAF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C7150F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C0F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IX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2326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Dịch truyền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534A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18ED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25D8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5A59A73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5D7759C2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BAEA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738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Glucose 5%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96A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1C5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452E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4CFE93C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E7A8355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50F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E571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Glucose 10%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F15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448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C0D0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6E3C684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814ABC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D054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F83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clorid 0,9%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EED6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5B2B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55EA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437D46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E12A085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FF30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B0A5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Natri Clorid, Natri Lactat, Kali Clorid, Calci Clorid, Dextrose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796C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0F3F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D0F9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440" w:type="dxa"/>
          </w:tcPr>
          <w:p w14:paraId="68CD110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1AA05F33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4CE8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4047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hydrocacbonat 4,2%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AE5A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9DF0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E372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3A16E01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637574C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0F6E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BD6E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cao phân tử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11CF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Haes-steril 6% 500 ml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1D6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D76C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7F2AA2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8E59F7B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EBAE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444D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Manitol 200ml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1FD0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4678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4A78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F9B6E5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B1C4E09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4066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76E2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Bông, băng, gạc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9668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ED78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E4BE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3161AC5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66152791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A61F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E4C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Bông thấm nước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3F4F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83F4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15BF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2AB112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62A4D9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BC01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5FB9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cuộn xô 5m x 10cm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1AEA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59AE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3604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440" w:type="dxa"/>
          </w:tcPr>
          <w:p w14:paraId="7361B35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5E5C055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EDE2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CC77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5m x 5cm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D2FD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Urgosyval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2395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F2C8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1EAB1F8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20DB971F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0567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302E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Gạc hút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33DB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49C7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mét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306B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20-50</w:t>
            </w:r>
          </w:p>
        </w:tc>
        <w:tc>
          <w:tcPr>
            <w:tcW w:w="1440" w:type="dxa"/>
          </w:tcPr>
          <w:p w14:paraId="3154E4D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3BF1E2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14EA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29CE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chun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A340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Urgocrep</w:t>
            </w:r>
          </w:p>
          <w:p w14:paraId="17AA5F1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0.06m*4.5m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E9C7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57A6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440" w:type="dxa"/>
          </w:tcPr>
          <w:p w14:paraId="2E851D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6EBADC5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5719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3DED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chun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892E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Urgocrep</w:t>
            </w:r>
          </w:p>
          <w:p w14:paraId="2609907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0.08m*4.5m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84DE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11F2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440" w:type="dxa"/>
          </w:tcPr>
          <w:p w14:paraId="50A540F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D44B09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3B27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1AC2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có gạc vô trùng, các kích cỡ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583B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</w:t>
            </w:r>
          </w:p>
          <w:p w14:paraId="7F0A1A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120*90 mm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1F50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274B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440" w:type="dxa"/>
          </w:tcPr>
          <w:p w14:paraId="7983B85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52D69E8A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82F0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86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02D8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có gạc vô trùng, các kích cỡ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E762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</w:t>
            </w:r>
          </w:p>
          <w:p w14:paraId="0758345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150*90 mm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C32C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532A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440" w:type="dxa"/>
          </w:tcPr>
          <w:p w14:paraId="6DC5A84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9436249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CE4A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DCB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 53 x70 (mm)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7EFEF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C905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974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440" w:type="dxa"/>
          </w:tcPr>
          <w:p w14:paraId="3B4CB83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FD9ABE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E314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4874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dùng ngoài sát trùng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72BA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3671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7802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024C2FF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0BAFE76C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41F6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5672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Polyvinyl Pyrrolidone 10%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3B1A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3A6D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3748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8D9EEE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3C50177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DCE3B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AFE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Cồn 70º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1541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3817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9C7C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500ml</w:t>
            </w:r>
          </w:p>
        </w:tc>
        <w:tc>
          <w:tcPr>
            <w:tcW w:w="1440" w:type="dxa"/>
          </w:tcPr>
          <w:p w14:paraId="0C41330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734BBE4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134B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FBCA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Oxy già 30 Thể tích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41ACC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4C15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9765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200ml</w:t>
            </w:r>
          </w:p>
        </w:tc>
        <w:tc>
          <w:tcPr>
            <w:tcW w:w="1440" w:type="dxa"/>
          </w:tcPr>
          <w:p w14:paraId="665E356E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4A992C28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8E821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E0CB5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nhỏ mắt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A69F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056B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B7B7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</w:tcPr>
          <w:p w14:paraId="0C1CDEB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CD7875" w:rsidRPr="00D037E5" w14:paraId="4B35437D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FE94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50E1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Tobramycine 0,3% 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AD608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1E1E7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0B1A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10ml</w:t>
            </w:r>
          </w:p>
        </w:tc>
        <w:tc>
          <w:tcPr>
            <w:tcW w:w="1440" w:type="dxa"/>
          </w:tcPr>
          <w:p w14:paraId="77BA900D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D7875" w:rsidRPr="00D037E5" w14:paraId="0F5C8F06" w14:textId="77777777" w:rsidTr="00D037E5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ADEE9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67BF0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clorid 0,9% 10ml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DAA96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614D4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A0F23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10-30ml</w:t>
            </w:r>
          </w:p>
        </w:tc>
        <w:tc>
          <w:tcPr>
            <w:tcW w:w="1440" w:type="dxa"/>
          </w:tcPr>
          <w:p w14:paraId="618390F2" w14:textId="77777777" w:rsidR="00CD7875" w:rsidRPr="00D037E5" w:rsidRDefault="00CD7875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14:paraId="6CE79D5D" w14:textId="77777777" w:rsidR="00CD7875" w:rsidRPr="00D037E5" w:rsidRDefault="00CD7875" w:rsidP="00D037E5">
      <w:pPr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p w14:paraId="08A76133" w14:textId="15BFFE79" w:rsidR="00ED52FA" w:rsidRPr="00D037E5" w:rsidRDefault="00ED52FA" w:rsidP="00D037E5">
      <w:pPr>
        <w:rPr>
          <w:rFonts w:ascii="Times New Roman" w:hAnsi="Times New Roman"/>
          <w:sz w:val="26"/>
          <w:szCs w:val="26"/>
        </w:rPr>
      </w:pPr>
    </w:p>
    <w:p w14:paraId="050F935F" w14:textId="77777777" w:rsidR="00ED52FA" w:rsidRPr="00D037E5" w:rsidRDefault="00ED52FA" w:rsidP="00D037E5">
      <w:pPr>
        <w:rPr>
          <w:rFonts w:ascii="Times New Roman" w:hAnsi="Times New Roman"/>
          <w:sz w:val="26"/>
          <w:szCs w:val="26"/>
        </w:rPr>
      </w:pPr>
    </w:p>
    <w:p w14:paraId="0192124C" w14:textId="41954F7F" w:rsidR="00ED52FA" w:rsidRPr="00D037E5" w:rsidRDefault="00ED52FA" w:rsidP="00D037E5">
      <w:pPr>
        <w:rPr>
          <w:rFonts w:ascii="Times New Roman" w:hAnsi="Times New Roman"/>
          <w:sz w:val="26"/>
          <w:szCs w:val="26"/>
        </w:rPr>
      </w:pPr>
    </w:p>
    <w:p w14:paraId="18178684" w14:textId="59904573" w:rsidR="00ED52FA" w:rsidRPr="00D037E5" w:rsidRDefault="00ED52FA" w:rsidP="00D037E5">
      <w:pPr>
        <w:rPr>
          <w:rFonts w:ascii="Times New Roman" w:hAnsi="Times New Roman"/>
          <w:sz w:val="26"/>
          <w:szCs w:val="26"/>
        </w:rPr>
      </w:pPr>
      <w:r w:rsidRPr="00D037E5">
        <w:rPr>
          <w:rFonts w:ascii="Times New Roman" w:hAnsi="Times New Roman"/>
          <w:sz w:val="26"/>
          <w:szCs w:val="26"/>
        </w:rPr>
        <w:br w:type="page"/>
      </w:r>
    </w:p>
    <w:p w14:paraId="59E0FE1C" w14:textId="77777777" w:rsidR="00ED52FA" w:rsidRPr="00D037E5" w:rsidRDefault="00ED52FA" w:rsidP="00D037E5">
      <w:pPr>
        <w:jc w:val="center"/>
        <w:rPr>
          <w:rFonts w:ascii="Times New Roman" w:hAnsi="Times New Roman"/>
          <w:b/>
          <w:color w:val="111111"/>
          <w:sz w:val="26"/>
          <w:szCs w:val="26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</w:rPr>
        <w:lastRenderedPageBreak/>
        <w:t>Phụ lục số 03:</w:t>
      </w:r>
    </w:p>
    <w:p w14:paraId="408BFD59" w14:textId="580BDB18" w:rsidR="00ED52FA" w:rsidRPr="00D037E5" w:rsidRDefault="00ED52FA" w:rsidP="00D037E5">
      <w:pPr>
        <w:jc w:val="center"/>
        <w:rPr>
          <w:rFonts w:ascii="Times New Roman" w:hAnsi="Times New Roman"/>
          <w:b/>
          <w:color w:val="111111"/>
          <w:sz w:val="26"/>
          <w:szCs w:val="26"/>
          <w:lang w:val="vi-VN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  <w:lang w:val="vi-VN"/>
        </w:rPr>
        <w:t>Danh mục vali dụng cụ cấp cứu trang bị trên xe ô tô cứu thương cho 01 kíp cấp cứu ngoại viện (theo Quyết định số 3385/QĐ-BYT ngày 18/9 /2012)</w:t>
      </w:r>
    </w:p>
    <w:p w14:paraId="55832695" w14:textId="77777777" w:rsidR="00ED52FA" w:rsidRPr="00D037E5" w:rsidRDefault="00ED52FA" w:rsidP="00D037E5">
      <w:pPr>
        <w:ind w:left="360"/>
        <w:jc w:val="center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956"/>
        <w:gridCol w:w="1010"/>
        <w:gridCol w:w="1440"/>
        <w:gridCol w:w="1620"/>
      </w:tblGrid>
      <w:tr w:rsidR="00ED52FA" w:rsidRPr="00D037E5" w14:paraId="40E4B583" w14:textId="77777777" w:rsidTr="00C5568A">
        <w:trPr>
          <w:tblHeader/>
        </w:trPr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C078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TT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8D6D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Tên vật tư và dụng cụ cấp cứu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72DC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Đơn vị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326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Số lượng cho 01 kíp cấp cứu ngoại viện</w:t>
            </w:r>
          </w:p>
        </w:tc>
        <w:tc>
          <w:tcPr>
            <w:tcW w:w="1620" w:type="dxa"/>
          </w:tcPr>
          <w:p w14:paraId="359F71F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Số lượng hiện có trên xe cứu thương (đang hoạt động) </w:t>
            </w:r>
          </w:p>
        </w:tc>
      </w:tr>
      <w:tr w:rsidR="00ED52FA" w:rsidRPr="00D037E5" w14:paraId="775D7165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46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D68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Thông khí và các dụng cụ hỗ trợ hô hấp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C38B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804B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4C79CA9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28F7072F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423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3EB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Bóng bóp người lớn loại sử dụng nhiều lần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8B87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935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0AE25C2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787771D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B71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ED23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Bóng bóp trẻ em lớn loại sử dụng nhiều lần.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258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FB0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09B889B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FE621AF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15A4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0CE8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Mặt nạ thở oxy người lớn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FD33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5AA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</w:tcPr>
          <w:p w14:paraId="4A801D0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6AF28A4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FA6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06A3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Mặt nạ thở oxy trẻ em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716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420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</w:tcPr>
          <w:p w14:paraId="3FDC04C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4B164C4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7153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4A4C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Canuyn Mayo các cỡ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27E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DE8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7301BCB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5BC4D753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3742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C5B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Mặt nạ thanh quản các cỡ dùng cho người lớn và trẻ em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315C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891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6B2932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3E37A1C3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6AE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34B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 đặt Nội khí quản, có đèn soi thanh quản với ống nội khí quản các cỡ dùng cho người lớn và trẻ em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D0B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564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2C406A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83F4E12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5914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2352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Kim chọc dò khí màng phổi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E824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86E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</w:tcPr>
          <w:p w14:paraId="1325B2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05BB37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2DEA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3BB6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Băng, gạc: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8398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2C55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469A167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6B76ACBA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6BF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8E8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Gạc vô trùng, kích thước to, nhỏ khác nhau 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119A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460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620" w:type="dxa"/>
          </w:tcPr>
          <w:p w14:paraId="6871A9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6ED6F9F8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D49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64C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tam giác.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F31D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8C89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02</w:t>
            </w:r>
          </w:p>
        </w:tc>
        <w:tc>
          <w:tcPr>
            <w:tcW w:w="1620" w:type="dxa"/>
          </w:tcPr>
          <w:p w14:paraId="6453685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B118AC5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07E8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11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3D0F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cuộn: nhiều kích cỡ.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3B91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FA36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620" w:type="dxa"/>
          </w:tcPr>
          <w:p w14:paraId="02BCABA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797DB79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5796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EC94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D25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797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14:paraId="2730D6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5C6FA51E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B67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13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8E2F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chun garo mạch máu.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77CC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A21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620" w:type="dxa"/>
          </w:tcPr>
          <w:p w14:paraId="32AAC5B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6FCC7C5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E4D1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1038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Vật tư sản khoa: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0985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16D6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431F68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279A486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9E1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14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6BE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Các vật tư vô trùng cho trẻ sơ sinh (đã đóng gói sẵn, vô trùng) gồm: Khăn 50*50cm để quấn cho em bé; băng rốn; bóng hút dịch; kẹp rốn; găng tay vô trùng; chăn ủ ấm cho trẻ.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D4A7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E6E7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</w:tcPr>
          <w:p w14:paraId="78702CF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22E0EB4E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9635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IV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52F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Dụng cụ và vật tư khác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3C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3D42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</w:tcPr>
          <w:p w14:paraId="216E633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686518B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FDD4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829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đo huyết áp người lớn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0159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9213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45FD03C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752AC47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3051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16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6CA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Máy đo huyết áp trẻ em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CA7D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0E80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34F35D6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35EB5D9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80F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17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DA7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 nghe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2A2C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C314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1D2AF0A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38FB0A0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2F96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18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5FD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Nhiệt kế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108C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225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1-5</w:t>
            </w:r>
          </w:p>
        </w:tc>
        <w:tc>
          <w:tcPr>
            <w:tcW w:w="1620" w:type="dxa"/>
          </w:tcPr>
          <w:p w14:paraId="2381789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7D05A3C" w14:textId="77777777" w:rsidTr="00C5568A">
        <w:tc>
          <w:tcPr>
            <w:tcW w:w="5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D511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19</w:t>
            </w:r>
          </w:p>
        </w:tc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DAED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Hộp dụng cụ tiểu phẫu: 02 kẹp, 02 Kéo, 02 kẹp phẫu tích, cán dao, lưỡi dao dùng một lần, kim liền chỉ khâu, Kẹp kim.</w:t>
            </w:r>
          </w:p>
        </w:tc>
        <w:tc>
          <w:tcPr>
            <w:tcW w:w="1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81C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Hộp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9C4B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</w:tcPr>
          <w:p w14:paraId="408CE2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B917777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975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0C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Bơm tiêm các cỡ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66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6C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D6C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260BB57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1151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7C0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1ml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EC1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1C3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DB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68823951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9F9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68E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5ml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2D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5267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BCA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5FBA1A3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DD2C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4B4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10ml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FB51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3CB5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0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4187BC2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4B03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610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 ml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F34D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AFA2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0F5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807E64B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0A4A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93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Bơm tiêm giống bơm tiêm điện dùng 01 lần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00C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B58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DBF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8B6E7F3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D67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t>21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599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Dây truyền dịch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3BED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EE7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F83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FC34BE3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412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A24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Kim luồn tĩnh mạch ngoại vi các kích cỡ: mỗi cỡ 2 chiếc.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611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18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57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5DD1AC8E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F1B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t>23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164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Kim bướm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68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D683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DC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96680C6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5BB2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t>24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5CE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Hộp đựng bông cồn sát khuẩn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D70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Hộp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D73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D2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7197360F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F53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vi-VN"/>
              </w:rPr>
            </w:pPr>
            <w:r w:rsidRPr="00D037E5">
              <w:rPr>
                <w:sz w:val="26"/>
                <w:szCs w:val="26"/>
              </w:rPr>
              <w:t>25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E4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Đèn pin với pin dự phòng và bóng đèn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C1BB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003A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5AF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55266494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1C65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3298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Thẻ phân loại bệnh nhân (các màu: Đỏ, vàng, xanh, đen): mỗi loại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E3BF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098C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D1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4AA15EA2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D576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22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Túi đựng chất nôn, quần áo, chất thải độc hại dùng một lần (bằng nilon hoặc bằng giấy)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0BEB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925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387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24293A10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848F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28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302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 thông tiểu: nelaton, fauley, mỗi loại 2-5 chiếc.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39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54B2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794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8FA2574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442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DC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 thông dạ dày các cỡ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7F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E75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BA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57A86861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B95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CD2F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Ga trải cáng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72D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95A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83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3A382C7F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2CD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6CD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Kiểm soát nhiễm khuẩn: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111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BF79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8A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39589BCF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E34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FA85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 quần áo phòng hộ (khi cấp cứu bệnh nhân bị nhiễm dịch): có quần, áo, mũ, khẩu trang N95, bốt chân, kính)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C6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1F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90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5EA72402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20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7E7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Găng vô khuẩn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0A4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Đôi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D7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53D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0AA8FD02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4B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920F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Betadin 10% lọ 150ml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37AE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EC67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6ED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ED52FA" w:rsidRPr="00D037E5" w14:paraId="1C141B3D" w14:textId="77777777" w:rsidTr="00C5568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EF3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1EFB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Túi đựng rác thải y tế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1F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Chiếc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A59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71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</w:tbl>
    <w:p w14:paraId="4A65A3A3" w14:textId="77777777" w:rsidR="00ED52FA" w:rsidRPr="00D037E5" w:rsidRDefault="00ED52FA" w:rsidP="00D037E5">
      <w:pPr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p w14:paraId="29AF522F" w14:textId="77777777" w:rsidR="00ED52FA" w:rsidRPr="00D037E5" w:rsidRDefault="00ED52FA" w:rsidP="00D037E5">
      <w:pPr>
        <w:ind w:left="3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p w14:paraId="39206A79" w14:textId="77777777" w:rsidR="00ED52FA" w:rsidRPr="00D037E5" w:rsidRDefault="00ED52FA" w:rsidP="00D037E5">
      <w:pPr>
        <w:rPr>
          <w:rFonts w:ascii="Times New Roman" w:hAnsi="Times New Roman"/>
          <w:color w:val="111111"/>
          <w:sz w:val="26"/>
          <w:szCs w:val="26"/>
          <w:lang w:val="vi-VN"/>
        </w:rPr>
      </w:pPr>
      <w:r w:rsidRPr="00D037E5">
        <w:rPr>
          <w:rFonts w:ascii="Times New Roman" w:hAnsi="Times New Roman"/>
          <w:color w:val="111111"/>
          <w:sz w:val="26"/>
          <w:szCs w:val="26"/>
          <w:lang w:val="vi-VN"/>
        </w:rPr>
        <w:br w:type="page"/>
      </w:r>
    </w:p>
    <w:p w14:paraId="0F5A8C6A" w14:textId="77777777" w:rsidR="00ED52FA" w:rsidRPr="00D037E5" w:rsidRDefault="00ED52FA" w:rsidP="00D037E5">
      <w:pPr>
        <w:ind w:left="360"/>
        <w:jc w:val="both"/>
        <w:rPr>
          <w:rFonts w:ascii="Times New Roman" w:hAnsi="Times New Roman"/>
          <w:b/>
          <w:color w:val="111111"/>
          <w:sz w:val="26"/>
          <w:szCs w:val="26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</w:rPr>
        <w:lastRenderedPageBreak/>
        <w:t xml:space="preserve">Phụ lục số 04. </w:t>
      </w:r>
    </w:p>
    <w:p w14:paraId="3843920F" w14:textId="0694A3BF" w:rsidR="00ED52FA" w:rsidRPr="00D037E5" w:rsidRDefault="00ED52FA" w:rsidP="00D037E5">
      <w:pPr>
        <w:ind w:left="360"/>
        <w:jc w:val="both"/>
        <w:rPr>
          <w:rFonts w:ascii="Times New Roman" w:hAnsi="Times New Roman"/>
          <w:b/>
          <w:color w:val="111111"/>
          <w:sz w:val="26"/>
          <w:szCs w:val="26"/>
          <w:lang w:val="vi-VN"/>
        </w:rPr>
      </w:pPr>
      <w:r w:rsidRPr="00D037E5">
        <w:rPr>
          <w:rFonts w:ascii="Times New Roman" w:hAnsi="Times New Roman"/>
          <w:b/>
          <w:color w:val="111111"/>
          <w:sz w:val="26"/>
          <w:szCs w:val="26"/>
          <w:lang w:val="vi-VN"/>
        </w:rPr>
        <w:t>Danh mục vali thuốc cấp cứu trang bị trên xe ô tô cứu thương cho 01 kíp cấp cứu ngoại viện (theo Quyết định số 3385/QĐ-BYT ngày 18/9 /2012)</w:t>
      </w:r>
    </w:p>
    <w:p w14:paraId="13472E3B" w14:textId="77777777" w:rsidR="00ED52FA" w:rsidRPr="00D037E5" w:rsidRDefault="00ED52FA" w:rsidP="00D037E5">
      <w:pPr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797"/>
        <w:gridCol w:w="1890"/>
        <w:gridCol w:w="1264"/>
        <w:gridCol w:w="1401"/>
        <w:gridCol w:w="1565"/>
      </w:tblGrid>
      <w:tr w:rsidR="00ED52FA" w:rsidRPr="00D037E5" w14:paraId="309A8740" w14:textId="77777777" w:rsidTr="00C5568A">
        <w:trPr>
          <w:tblHeader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54C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B480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Tên hoạt chất</w:t>
            </w: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  <w:r w:rsidRPr="00D037E5">
              <w:rPr>
                <w:b/>
                <w:bCs/>
                <w:sz w:val="26"/>
                <w:szCs w:val="26"/>
              </w:rPr>
              <w:t>(nồng độ/hàm lượng)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679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Tên thương mại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5B7F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020D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>Số lượng cho 01 kíp cấp cứu ngoại viện</w:t>
            </w:r>
          </w:p>
        </w:tc>
        <w:tc>
          <w:tcPr>
            <w:tcW w:w="1565" w:type="dxa"/>
          </w:tcPr>
          <w:p w14:paraId="59B9310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ind w:left="84"/>
              <w:rPr>
                <w:b/>
                <w:bCs/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  <w:lang w:val="vi-VN"/>
              </w:rPr>
              <w:t xml:space="preserve">Số lượng hiện có trên xe cứu thương </w:t>
            </w:r>
          </w:p>
        </w:tc>
      </w:tr>
      <w:tr w:rsidR="00ED52FA" w:rsidRPr="00D037E5" w14:paraId="45A482E3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747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71D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gây nghiện, hướng thần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8C5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AB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0ED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37DA1D5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17456F6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0C6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2E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Morphin 0,01g/1ml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738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D4E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C4B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565" w:type="dxa"/>
          </w:tcPr>
          <w:p w14:paraId="63322F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B3B51E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EB6E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8D8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Diazepam 10mg/2ml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0D36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Seduxen 10mg/2ml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DC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421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756E157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D21A14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1B73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E06C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Diazepam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E5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Seduxen 5mg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C81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A9EB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08D84D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2242B21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1E1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8D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Bromazepam 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E96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Lexomil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AE0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087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1D8493B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30B1B4F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73B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BAAB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tim mạch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FC9A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7C97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96E4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735806D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32D04B5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357F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2E71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Adrenalin 1mg/1ml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82BF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1E3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3C1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32C4612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4D16F5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521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48B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Nor - Adrenalin 2mg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E708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F93C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187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2F860D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96C305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9AE4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D64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Atropin sulphat 0,25mg/1ml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FDD8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500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D6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4536FBF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E9B88E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EAC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88D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Amiodaron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9C6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Sedacoron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862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861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70EE3CB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4D9941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FD2B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BD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Amiodaron 150mg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5D1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10F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AF82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05</w:t>
            </w:r>
          </w:p>
        </w:tc>
        <w:tc>
          <w:tcPr>
            <w:tcW w:w="1565" w:type="dxa"/>
          </w:tcPr>
          <w:p w14:paraId="40EED1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86D66E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3EE0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080E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Digoxin 0,25mg/1ml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DF46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5451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970D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683B5D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8EF0F4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78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990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Dopamin 200mg/5ml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791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3A6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589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345C031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9E19E8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9D7A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13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Furosemid 20mg/2ml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0587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Lasix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2B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CB2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32008B0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B924C4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B498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FB6F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Furosemid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4C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Lasix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BC6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nén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271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281B54D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B9927C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595B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575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Kali chlorid 600mg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422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FDB5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nang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48A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2DE37F5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D7245C0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83B8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D7B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Lidocain 2% 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D61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CEF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F1E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565" w:type="dxa"/>
          </w:tcPr>
          <w:p w14:paraId="474D59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8F09581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BF6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88F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Aspirin 0,100g</w:t>
            </w:r>
          </w:p>
          <w:p w14:paraId="4B9A74A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(acetylsalicylic acid)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A18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Aspegic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E1E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AEB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6A2498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83ABA1E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44B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BF11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Enoxaparin 40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374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Lovenox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5C4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21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4-6</w:t>
            </w:r>
          </w:p>
        </w:tc>
        <w:tc>
          <w:tcPr>
            <w:tcW w:w="1565" w:type="dxa"/>
          </w:tcPr>
          <w:p w14:paraId="4DA183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6D0FED4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F77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CD05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Nifedipin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1B5A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Adalat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3BBC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 nang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702B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71D0802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4FA19B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00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C7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Enalapril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0CB4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Renitec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417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0B8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6828816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91F354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8BF7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37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Telmisartan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D4D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Micardis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D8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20B1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750FC5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0DCE60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67F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D7A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Amlodipine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A84D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Amlor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F8E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BD1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1DFDE8E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F7599A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2309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F07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Metoprolol 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F203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Betaloc Zok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E6C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A3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1CB60F4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034351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24C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03F6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Nitroglycerin 2,6mg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483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Nitromint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E16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4FF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1565" w:type="dxa"/>
          </w:tcPr>
          <w:p w14:paraId="74CC646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9C046D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6327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BAB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Nitroglycerin 2,6mg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CD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2C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B928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19C0EF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BDB247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B4C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0F6E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Ivabradin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F6D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Procoralan 5mg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B1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747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7A236B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920F46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5E0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ACFC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Dobutamin 250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65E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FE4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957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054C3F3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0B105E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DA0D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0F8A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Atorvastatin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0B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Lipitor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A63E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81F1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6D2C89D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7D8BE1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22A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141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Nicardipin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C1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Loxen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5C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B06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1286C8F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8D1785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D22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4D0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hô hấp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B86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0DB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D2E2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2D5173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34A32953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9B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381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4mg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FEFC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87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6B85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20-50</w:t>
            </w:r>
          </w:p>
        </w:tc>
        <w:tc>
          <w:tcPr>
            <w:tcW w:w="1565" w:type="dxa"/>
          </w:tcPr>
          <w:p w14:paraId="5669D1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FBFA83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2C4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1C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0,5mg/5ml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146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0F0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6689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293635E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DBE81D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9ED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D1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Cetylpyridinium + Lysozyme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DAF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Lysopain ORL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F26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C19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6769B7D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7E2E20E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89B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215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Salbutamol spray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BAA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Ventolin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69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C12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1-2</w:t>
            </w:r>
          </w:p>
        </w:tc>
        <w:tc>
          <w:tcPr>
            <w:tcW w:w="1565" w:type="dxa"/>
          </w:tcPr>
          <w:p w14:paraId="6250914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38B3E8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1D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34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Terbutalin 0,5mg/1ml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912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Bricanyl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BC24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82FF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28244C2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7E97CB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A954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0B7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Terpin hydrat 200mg + Codein phosphat 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DFC8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Tecpin codein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D52C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96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50-100</w:t>
            </w:r>
          </w:p>
        </w:tc>
        <w:tc>
          <w:tcPr>
            <w:tcW w:w="1565" w:type="dxa"/>
          </w:tcPr>
          <w:p w14:paraId="64F1B6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45038C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2F6B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F89B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Acetylcystein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3D5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Acemuc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441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E49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1565" w:type="dxa"/>
          </w:tcPr>
          <w:p w14:paraId="36018B7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3E91D89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F47B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IV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297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tiêu hóa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DE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1E10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383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3BA8559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7446D32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DEC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508C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Omeprazole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92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C30B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8FB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4C79B5F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EA66D6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FFDE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D36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Ranitidin 50mg/2ml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52C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Zantac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716E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72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245010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9E8742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FD45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27B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Mormoiron attapulgite + Nhôm hydroxyd + Magnesium carbonat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FD0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Gastropulgite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F14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AF9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04FEB1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A8686F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4E7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0C7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Loperamide 2mg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2E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Imodium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CBFB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29D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565" w:type="dxa"/>
          </w:tcPr>
          <w:p w14:paraId="3407CE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A54F96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45A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4A6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Orezol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F008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Hydrit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3B84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113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1565" w:type="dxa"/>
          </w:tcPr>
          <w:p w14:paraId="09CA8B7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A64F63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75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A39D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Domperidone 10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AF36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Motilium-M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BD1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9F84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565" w:type="dxa"/>
          </w:tcPr>
          <w:p w14:paraId="4B37E54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1BC723F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91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CAE0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Metoclopramid chlorhydrate 10mg/2ml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EB4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Primperan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7283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E3B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2DFE598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453F7DF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7A03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978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Metoclopramid chlorhydrate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76ED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Primperan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3B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2D9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68E500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0D1D3C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8F22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E178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Hyoscine-N-butylbromid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9AF0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Buscopan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35C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F12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0EB715F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ED5834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0F8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D5B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Hyoscine-N-butylbromid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9E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Buscopan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CAC4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Ông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08D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44F0395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7F3A92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9C9C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BDB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Diosmectite 3g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215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A181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A4D3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565" w:type="dxa"/>
          </w:tcPr>
          <w:p w14:paraId="71013F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2CB504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517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4E4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chống dị ứng, ngộ độc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BF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4682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C44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07E2CC7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0DBD3C8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41D4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3B99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Fexofenadin 60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44B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Telfast 6 0 mg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3045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463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20-30</w:t>
            </w:r>
          </w:p>
        </w:tc>
        <w:tc>
          <w:tcPr>
            <w:tcW w:w="1565" w:type="dxa"/>
          </w:tcPr>
          <w:p w14:paraId="08645FD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A3301FF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7F23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311E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Methylprednisolon 16mg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2851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8ED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02B7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726F7D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943CC5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0672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3DD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Than hoạt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8D4D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A5DF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Gói/Viên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31A4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10/100</w:t>
            </w:r>
          </w:p>
        </w:tc>
        <w:tc>
          <w:tcPr>
            <w:tcW w:w="1565" w:type="dxa"/>
          </w:tcPr>
          <w:p w14:paraId="1BE4F2D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728A16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2D09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FAE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Loratadin 10mg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BC1C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Claritine 10mg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5A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34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5A1F8B1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E44C9D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53D1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968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Methylprednisolon 40mg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CF74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Solu Medrol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78C8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7DFA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1BCCE39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FC0B22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F63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123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giảm đau, hạ sốt, chống viêm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DDD0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65A9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D6FE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4F29C03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5255E0E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AC1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A602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71A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Efferalgan Codein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F604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F9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</w:t>
            </w:r>
          </w:p>
        </w:tc>
        <w:tc>
          <w:tcPr>
            <w:tcW w:w="1565" w:type="dxa"/>
          </w:tcPr>
          <w:p w14:paraId="12834E0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E0D7A53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B14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7A7B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9F6C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7F0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C24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3C1FE12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F8AE5F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7DD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BA4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Paracetamol 1g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3454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Perfagan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4C60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EA8B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565" w:type="dxa"/>
          </w:tcPr>
          <w:p w14:paraId="729BD6C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97342B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4D03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5344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Diclofenac 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A2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Voltaren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FAB7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2D2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3658D86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6CCA0F1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F32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4C6C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Diclofenac 75mg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F04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Voltaren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61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ống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4F57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2068929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E0BF63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219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0176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Colchicin 1mg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EFF8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Colchicine Houde'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6C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CED6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59EC01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22CF434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A98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58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31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Allopurinol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D815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ApoAllopurinol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6C4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79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</w:t>
            </w:r>
          </w:p>
        </w:tc>
        <w:tc>
          <w:tcPr>
            <w:tcW w:w="1565" w:type="dxa"/>
          </w:tcPr>
          <w:p w14:paraId="38C895F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C790E0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1247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0BE3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Tolperison 150mg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D9A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Mydocalm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956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BA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30-60</w:t>
            </w:r>
          </w:p>
        </w:tc>
        <w:tc>
          <w:tcPr>
            <w:tcW w:w="1565" w:type="dxa"/>
          </w:tcPr>
          <w:p w14:paraId="1E5D4D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04BE92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27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A436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kháng sinh, kháng virus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7892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576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64FF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2B56E9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0462F4FE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1F7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0B93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Amoxicillin 0,5g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ED67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Clamoxyl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6586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9C0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200</w:t>
            </w:r>
          </w:p>
        </w:tc>
        <w:tc>
          <w:tcPr>
            <w:tcW w:w="1565" w:type="dxa"/>
          </w:tcPr>
          <w:p w14:paraId="197A503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9B2278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668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4047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Azithromycin 250mg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D246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Zithromax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3F1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6CC8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3121D34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A5ED05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3216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A7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Metronidazole 250mg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35D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Flagyl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8887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8FD1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565" w:type="dxa"/>
          </w:tcPr>
          <w:p w14:paraId="2472922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548E26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8D7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213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Nifuroxazid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E37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Ercefuryl 200 mg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5A4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B1F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50-100</w:t>
            </w:r>
          </w:p>
        </w:tc>
        <w:tc>
          <w:tcPr>
            <w:tcW w:w="1565" w:type="dxa"/>
          </w:tcPr>
          <w:p w14:paraId="3C6DA4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436B4DA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55B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C8A2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Cotrimoxazole 0,480g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CBB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Trimazon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8C0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4B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40</w:t>
            </w:r>
          </w:p>
        </w:tc>
        <w:tc>
          <w:tcPr>
            <w:tcW w:w="1565" w:type="dxa"/>
          </w:tcPr>
          <w:p w14:paraId="6B980E5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B98CF7A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4AC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55E5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Ofloxacin 200mg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B8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Exocine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BDB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35C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565" w:type="dxa"/>
          </w:tcPr>
          <w:p w14:paraId="4BADF4E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3BAAE99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76C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7D7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Spiramycin + Metronidazol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967F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Rodogyl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6987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10D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20-40</w:t>
            </w:r>
          </w:p>
        </w:tc>
        <w:tc>
          <w:tcPr>
            <w:tcW w:w="1565" w:type="dxa"/>
          </w:tcPr>
          <w:p w14:paraId="279A40F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3BA4544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91B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F6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Cefuroxim 500mg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8E32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Zinnat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3F6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07CB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28</w:t>
            </w:r>
          </w:p>
        </w:tc>
        <w:tc>
          <w:tcPr>
            <w:tcW w:w="1565" w:type="dxa"/>
          </w:tcPr>
          <w:p w14:paraId="1AEDE6C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E20F77F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22A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88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Acyclovir 5%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17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Zovirax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20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Tuyp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A43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6F1C5CC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A8D41F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3808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69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A5A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Cefotaxim 1g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30B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98F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5C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1ADC900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BA5764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852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VIII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527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điều trị đái tháo đường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E6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7DD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7BCE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56677FF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15D8759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878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9BB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Gliclazide 80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7D0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Predian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2C9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4A3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30</w:t>
            </w:r>
          </w:p>
        </w:tc>
        <w:tc>
          <w:tcPr>
            <w:tcW w:w="1565" w:type="dxa"/>
          </w:tcPr>
          <w:p w14:paraId="2397E92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B84874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384A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41AD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Metformine 500 mg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515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Glucophage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C63E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viên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09BA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</w:t>
            </w:r>
          </w:p>
        </w:tc>
        <w:tc>
          <w:tcPr>
            <w:tcW w:w="1565" w:type="dxa"/>
          </w:tcPr>
          <w:p w14:paraId="09C1667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7353F1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64A1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IX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44C8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Dịch truyền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0B5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DD7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8FD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538F301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7E52FC09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59E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D9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Glucose 5%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4AD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CB2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7CD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7577570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3450E7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BEA9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9BE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Glucose 10%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0E5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5F6A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3DAC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</w:t>
            </w:r>
          </w:p>
        </w:tc>
        <w:tc>
          <w:tcPr>
            <w:tcW w:w="1565" w:type="dxa"/>
          </w:tcPr>
          <w:p w14:paraId="6D3CDF0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F156DB0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066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A47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clorid 0,9%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42A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55C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0A2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3103851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8663F4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EAD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6A47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Natri Clorid, Natri Lactat, Kali Clorid, Calci Clorid, Dextrose 500 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FBD0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3629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9819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5-10</w:t>
            </w:r>
          </w:p>
        </w:tc>
        <w:tc>
          <w:tcPr>
            <w:tcW w:w="1565" w:type="dxa"/>
          </w:tcPr>
          <w:p w14:paraId="463E203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F1E0A23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B50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F60A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hydrocacbonat 4,2%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CCC7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3E6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3D61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05E9A2F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2218302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7DF3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4C0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Dung dịch cao phân tử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320F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Haes-steril 6% 500 ml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4E36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48BF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1565" w:type="dxa"/>
          </w:tcPr>
          <w:p w14:paraId="385A0FE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5ECC70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DF5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9B2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Manitol 200ml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BD2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256C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34A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7D1551B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FF8381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C209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B6B3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Bông, băng, gạc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E055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E95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A9B0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465B19C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48F30ED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938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79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5C08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Bông thấm nước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88E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F38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kg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BB59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</w:t>
            </w:r>
          </w:p>
        </w:tc>
        <w:tc>
          <w:tcPr>
            <w:tcW w:w="1565" w:type="dxa"/>
          </w:tcPr>
          <w:p w14:paraId="0B72AA1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0A8BB93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1E9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AF0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cuộn xô 5m x 10cm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DF8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E9F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202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10-20</w:t>
            </w:r>
          </w:p>
        </w:tc>
        <w:tc>
          <w:tcPr>
            <w:tcW w:w="1565" w:type="dxa"/>
          </w:tcPr>
          <w:p w14:paraId="4AECFCB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45A3936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B2D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ADEE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5m x 5cm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B9E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Urgosyval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B98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2C3F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5BA3C21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64018E40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197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7024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Gạc hút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011D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89AE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mét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C56D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20-50</w:t>
            </w:r>
          </w:p>
        </w:tc>
        <w:tc>
          <w:tcPr>
            <w:tcW w:w="1565" w:type="dxa"/>
          </w:tcPr>
          <w:p w14:paraId="0B0BEFF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3AA4E0D7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B1DF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83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887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chun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41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Urgocrep</w:t>
            </w:r>
          </w:p>
          <w:p w14:paraId="233EE4E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0.06m*4.5m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F10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E1FC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565" w:type="dxa"/>
          </w:tcPr>
          <w:p w14:paraId="7485589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E9E4E2D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6A4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84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4EFC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chun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7D0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Urgocrep</w:t>
            </w:r>
          </w:p>
          <w:p w14:paraId="1CDC90A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0.08m*4.5m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5E3A1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cuộn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819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2-5</w:t>
            </w:r>
          </w:p>
        </w:tc>
        <w:tc>
          <w:tcPr>
            <w:tcW w:w="1565" w:type="dxa"/>
          </w:tcPr>
          <w:p w14:paraId="42EA392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01E2AA0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9EE1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lastRenderedPageBreak/>
              <w:t>85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993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có gạc vô trùng, các kích cỡ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96A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</w:t>
            </w:r>
          </w:p>
          <w:p w14:paraId="5958125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120*90 mm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3C9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5546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565" w:type="dxa"/>
          </w:tcPr>
          <w:p w14:paraId="2D93F4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541CDFF8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6022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86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E988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Băng dính có gạc vô trùng, các kích cỡ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F3A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</w:t>
            </w:r>
          </w:p>
          <w:p w14:paraId="20E6EBE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150*90 mm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484E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AF6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565" w:type="dxa"/>
          </w:tcPr>
          <w:p w14:paraId="3600B49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D538A71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022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87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3D8C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Optiskin 53 x70 (mm)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F8A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C90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miếng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1CF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</w:t>
            </w:r>
          </w:p>
        </w:tc>
        <w:tc>
          <w:tcPr>
            <w:tcW w:w="1565" w:type="dxa"/>
          </w:tcPr>
          <w:p w14:paraId="1508CAA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1F59A024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CAB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D5F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dùng ngoài sát trùng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DAC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78B1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E59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525B9B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0838EB70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564D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88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9DE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Polyvinyl Pyrrolidone 10%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00F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A6E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9A1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</w:t>
            </w:r>
          </w:p>
        </w:tc>
        <w:tc>
          <w:tcPr>
            <w:tcW w:w="1565" w:type="dxa"/>
          </w:tcPr>
          <w:p w14:paraId="3DFF5A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CD7F33C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CCD8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89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837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Cồn 70º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5AC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4E8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04D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500ml</w:t>
            </w:r>
          </w:p>
        </w:tc>
        <w:tc>
          <w:tcPr>
            <w:tcW w:w="1565" w:type="dxa"/>
          </w:tcPr>
          <w:p w14:paraId="582E21E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0E6BBB7B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2DD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90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AAAC8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Oxy già 30 Thể tích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A96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99E0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Chai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0ED4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200ml</w:t>
            </w:r>
          </w:p>
        </w:tc>
        <w:tc>
          <w:tcPr>
            <w:tcW w:w="1565" w:type="dxa"/>
          </w:tcPr>
          <w:p w14:paraId="2726969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2BCFF409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1FFE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XII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49F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Thuốc nhỏ mắt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E316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AA19F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7431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65" w:type="dxa"/>
          </w:tcPr>
          <w:p w14:paraId="7BF61D53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</w:tr>
      <w:tr w:rsidR="00ED52FA" w:rsidRPr="00D037E5" w14:paraId="0F19C155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D2E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91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2617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Tobramycine 0,3% 5ml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2F3F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C3C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213E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10ml</w:t>
            </w:r>
          </w:p>
        </w:tc>
        <w:tc>
          <w:tcPr>
            <w:tcW w:w="1565" w:type="dxa"/>
          </w:tcPr>
          <w:p w14:paraId="5B42072A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D52FA" w:rsidRPr="00D037E5" w14:paraId="703F1CA9" w14:textId="77777777" w:rsidTr="00C5568A"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A302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92</w:t>
            </w:r>
          </w:p>
        </w:tc>
        <w:tc>
          <w:tcPr>
            <w:tcW w:w="27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685C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Natri clorid 0,9% 10ml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C42B9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 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A0FB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Lọ</w:t>
            </w:r>
          </w:p>
        </w:tc>
        <w:tc>
          <w:tcPr>
            <w:tcW w:w="1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74B5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037E5">
              <w:rPr>
                <w:sz w:val="26"/>
                <w:szCs w:val="26"/>
              </w:rPr>
              <w:t>10-30ml</w:t>
            </w:r>
          </w:p>
        </w:tc>
        <w:tc>
          <w:tcPr>
            <w:tcW w:w="1565" w:type="dxa"/>
          </w:tcPr>
          <w:p w14:paraId="020E0E16" w14:textId="77777777" w:rsidR="00ED52FA" w:rsidRPr="00D037E5" w:rsidRDefault="00ED52FA" w:rsidP="00D037E5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14:paraId="0EC54245" w14:textId="77777777" w:rsidR="00CD7875" w:rsidRPr="00D037E5" w:rsidRDefault="00CD7875" w:rsidP="00D037E5">
      <w:pPr>
        <w:rPr>
          <w:rFonts w:ascii="Times New Roman" w:hAnsi="Times New Roman"/>
          <w:sz w:val="26"/>
          <w:szCs w:val="26"/>
        </w:rPr>
      </w:pPr>
    </w:p>
    <w:sectPr w:rsidR="00CD7875" w:rsidRPr="00D037E5" w:rsidSect="00B8304E">
      <w:headerReference w:type="default" r:id="rId8"/>
      <w:pgSz w:w="11909" w:h="16834" w:code="9"/>
      <w:pgMar w:top="1440" w:right="1008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A6452" w14:textId="77777777" w:rsidR="00E5687C" w:rsidRDefault="00E5687C" w:rsidP="0080575E">
      <w:r>
        <w:separator/>
      </w:r>
    </w:p>
  </w:endnote>
  <w:endnote w:type="continuationSeparator" w:id="0">
    <w:p w14:paraId="68B8A01D" w14:textId="77777777" w:rsidR="00E5687C" w:rsidRDefault="00E5687C" w:rsidP="0080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497CB" w14:textId="77777777" w:rsidR="00E5687C" w:rsidRDefault="00E5687C" w:rsidP="0080575E">
      <w:r>
        <w:separator/>
      </w:r>
    </w:p>
  </w:footnote>
  <w:footnote w:type="continuationSeparator" w:id="0">
    <w:p w14:paraId="3062DB80" w14:textId="77777777" w:rsidR="00E5687C" w:rsidRDefault="00E5687C" w:rsidP="00805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46230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002FB694" w14:textId="69E08837" w:rsidR="001A7F70" w:rsidRPr="0080575E" w:rsidRDefault="001A7F70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0575E">
          <w:rPr>
            <w:rFonts w:ascii="Times New Roman" w:hAnsi="Times New Roman"/>
            <w:sz w:val="24"/>
            <w:szCs w:val="24"/>
          </w:rPr>
          <w:fldChar w:fldCharType="begin"/>
        </w:r>
        <w:r w:rsidRPr="0080575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0575E">
          <w:rPr>
            <w:rFonts w:ascii="Times New Roman" w:hAnsi="Times New Roman"/>
            <w:sz w:val="24"/>
            <w:szCs w:val="24"/>
          </w:rPr>
          <w:fldChar w:fldCharType="separate"/>
        </w:r>
        <w:r w:rsidR="000E5C55">
          <w:rPr>
            <w:rFonts w:ascii="Times New Roman" w:hAnsi="Times New Roman"/>
            <w:noProof/>
            <w:sz w:val="24"/>
            <w:szCs w:val="24"/>
          </w:rPr>
          <w:t>1</w:t>
        </w:r>
        <w:r w:rsidRPr="0080575E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754D4023" w14:textId="77777777" w:rsidR="001A7F70" w:rsidRDefault="001A7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098"/>
    <w:multiLevelType w:val="hybridMultilevel"/>
    <w:tmpl w:val="63C28D5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30064"/>
    <w:multiLevelType w:val="hybridMultilevel"/>
    <w:tmpl w:val="788C273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E2892"/>
    <w:multiLevelType w:val="hybridMultilevel"/>
    <w:tmpl w:val="B3A2E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552C"/>
    <w:multiLevelType w:val="hybridMultilevel"/>
    <w:tmpl w:val="BF9660C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115445"/>
    <w:multiLevelType w:val="hybridMultilevel"/>
    <w:tmpl w:val="56848B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8362C"/>
    <w:multiLevelType w:val="hybridMultilevel"/>
    <w:tmpl w:val="F5F43C3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695057"/>
    <w:multiLevelType w:val="hybridMultilevel"/>
    <w:tmpl w:val="3050FCBA"/>
    <w:lvl w:ilvl="0" w:tplc="9B300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CF2C74"/>
    <w:multiLevelType w:val="hybridMultilevel"/>
    <w:tmpl w:val="2C229BB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6E5C68"/>
    <w:multiLevelType w:val="hybridMultilevel"/>
    <w:tmpl w:val="63C28D5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A3271D"/>
    <w:multiLevelType w:val="hybridMultilevel"/>
    <w:tmpl w:val="7C76526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2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B32BF1"/>
    <w:multiLevelType w:val="hybridMultilevel"/>
    <w:tmpl w:val="F8E64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44195D"/>
    <w:multiLevelType w:val="hybridMultilevel"/>
    <w:tmpl w:val="960AA0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DB86620">
      <w:start w:val="7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A0DC6"/>
    <w:multiLevelType w:val="hybridMultilevel"/>
    <w:tmpl w:val="B3A2E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F500C"/>
    <w:multiLevelType w:val="hybridMultilevel"/>
    <w:tmpl w:val="456CA8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A34560"/>
    <w:multiLevelType w:val="hybridMultilevel"/>
    <w:tmpl w:val="AF9EE5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06F80"/>
    <w:multiLevelType w:val="hybridMultilevel"/>
    <w:tmpl w:val="65F267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2DCE"/>
    <w:multiLevelType w:val="hybridMultilevel"/>
    <w:tmpl w:val="F580CF6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76EDE"/>
    <w:multiLevelType w:val="hybridMultilevel"/>
    <w:tmpl w:val="85DA74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B2162"/>
    <w:multiLevelType w:val="hybridMultilevel"/>
    <w:tmpl w:val="63C28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73DB3"/>
    <w:multiLevelType w:val="hybridMultilevel"/>
    <w:tmpl w:val="7B0E5E5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2B712E"/>
    <w:multiLevelType w:val="hybridMultilevel"/>
    <w:tmpl w:val="5F54B0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122E91"/>
    <w:multiLevelType w:val="hybridMultilevel"/>
    <w:tmpl w:val="F5F43C3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882DD0"/>
    <w:multiLevelType w:val="hybridMultilevel"/>
    <w:tmpl w:val="82AA46CA"/>
    <w:lvl w:ilvl="0" w:tplc="51C440E8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541697"/>
    <w:multiLevelType w:val="hybridMultilevel"/>
    <w:tmpl w:val="B4C6A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7B0AF9"/>
    <w:multiLevelType w:val="hybridMultilevel"/>
    <w:tmpl w:val="596E6C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294229AC">
      <w:start w:val="12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5DE0DE46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C7EAD"/>
    <w:multiLevelType w:val="hybridMultilevel"/>
    <w:tmpl w:val="08A4FD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B6D3F"/>
    <w:multiLevelType w:val="hybridMultilevel"/>
    <w:tmpl w:val="DA06B24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2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C128D"/>
    <w:multiLevelType w:val="hybridMultilevel"/>
    <w:tmpl w:val="C3B8215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8" w15:restartNumberingAfterBreak="0">
    <w:nsid w:val="4EE26ED0"/>
    <w:multiLevelType w:val="hybridMultilevel"/>
    <w:tmpl w:val="68923E6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62307F"/>
    <w:multiLevelType w:val="hybridMultilevel"/>
    <w:tmpl w:val="4C7A4C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628F2"/>
    <w:multiLevelType w:val="hybridMultilevel"/>
    <w:tmpl w:val="45EA80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3705AA"/>
    <w:multiLevelType w:val="hybridMultilevel"/>
    <w:tmpl w:val="63C28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165A3"/>
    <w:multiLevelType w:val="hybridMultilevel"/>
    <w:tmpl w:val="65F267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831A6"/>
    <w:multiLevelType w:val="hybridMultilevel"/>
    <w:tmpl w:val="4EE29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537FE"/>
    <w:multiLevelType w:val="hybridMultilevel"/>
    <w:tmpl w:val="65F267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341546"/>
    <w:multiLevelType w:val="hybridMultilevel"/>
    <w:tmpl w:val="51FA5B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ED3F6E"/>
    <w:multiLevelType w:val="hybridMultilevel"/>
    <w:tmpl w:val="65F267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660F3"/>
    <w:multiLevelType w:val="hybridMultilevel"/>
    <w:tmpl w:val="38F695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817C1"/>
    <w:multiLevelType w:val="hybridMultilevel"/>
    <w:tmpl w:val="65F267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07DDA"/>
    <w:multiLevelType w:val="hybridMultilevel"/>
    <w:tmpl w:val="A05A1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1DB8662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6D13B4"/>
    <w:multiLevelType w:val="hybridMultilevel"/>
    <w:tmpl w:val="60B0C0C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9E67D5"/>
    <w:multiLevelType w:val="hybridMultilevel"/>
    <w:tmpl w:val="644AE1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A752AB"/>
    <w:multiLevelType w:val="hybridMultilevel"/>
    <w:tmpl w:val="45EA80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874A8D"/>
    <w:multiLevelType w:val="hybridMultilevel"/>
    <w:tmpl w:val="63C28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03F78"/>
    <w:multiLevelType w:val="hybridMultilevel"/>
    <w:tmpl w:val="4B4866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7754A4"/>
    <w:multiLevelType w:val="hybridMultilevel"/>
    <w:tmpl w:val="682A9BC2"/>
    <w:lvl w:ilvl="0" w:tplc="14F43018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221D2A"/>
    <w:multiLevelType w:val="hybridMultilevel"/>
    <w:tmpl w:val="342023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BC14A1"/>
    <w:multiLevelType w:val="hybridMultilevel"/>
    <w:tmpl w:val="65F267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C93E12"/>
    <w:multiLevelType w:val="hybridMultilevel"/>
    <w:tmpl w:val="FA7E36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573D4"/>
    <w:multiLevelType w:val="hybridMultilevel"/>
    <w:tmpl w:val="BF9660C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33"/>
  </w:num>
  <w:num w:numId="3">
    <w:abstractNumId w:val="18"/>
  </w:num>
  <w:num w:numId="4">
    <w:abstractNumId w:val="17"/>
  </w:num>
  <w:num w:numId="5">
    <w:abstractNumId w:val="29"/>
  </w:num>
  <w:num w:numId="6">
    <w:abstractNumId w:val="24"/>
  </w:num>
  <w:num w:numId="7">
    <w:abstractNumId w:val="11"/>
  </w:num>
  <w:num w:numId="8">
    <w:abstractNumId w:val="20"/>
  </w:num>
  <w:num w:numId="9">
    <w:abstractNumId w:val="38"/>
  </w:num>
  <w:num w:numId="10">
    <w:abstractNumId w:val="47"/>
  </w:num>
  <w:num w:numId="11">
    <w:abstractNumId w:val="32"/>
  </w:num>
  <w:num w:numId="12">
    <w:abstractNumId w:val="48"/>
  </w:num>
  <w:num w:numId="13">
    <w:abstractNumId w:val="42"/>
  </w:num>
  <w:num w:numId="14">
    <w:abstractNumId w:val="28"/>
  </w:num>
  <w:num w:numId="15">
    <w:abstractNumId w:val="8"/>
  </w:num>
  <w:num w:numId="16">
    <w:abstractNumId w:val="30"/>
  </w:num>
  <w:num w:numId="17">
    <w:abstractNumId w:val="16"/>
  </w:num>
  <w:num w:numId="18">
    <w:abstractNumId w:val="15"/>
  </w:num>
  <w:num w:numId="19">
    <w:abstractNumId w:val="36"/>
  </w:num>
  <w:num w:numId="20">
    <w:abstractNumId w:val="23"/>
  </w:num>
  <w:num w:numId="21">
    <w:abstractNumId w:val="10"/>
  </w:num>
  <w:num w:numId="22">
    <w:abstractNumId w:val="13"/>
  </w:num>
  <w:num w:numId="23">
    <w:abstractNumId w:val="49"/>
  </w:num>
  <w:num w:numId="24">
    <w:abstractNumId w:val="37"/>
  </w:num>
  <w:num w:numId="25">
    <w:abstractNumId w:val="41"/>
  </w:num>
  <w:num w:numId="26">
    <w:abstractNumId w:val="46"/>
  </w:num>
  <w:num w:numId="27">
    <w:abstractNumId w:val="5"/>
  </w:num>
  <w:num w:numId="28">
    <w:abstractNumId w:val="25"/>
  </w:num>
  <w:num w:numId="29">
    <w:abstractNumId w:val="21"/>
  </w:num>
  <w:num w:numId="30">
    <w:abstractNumId w:val="19"/>
  </w:num>
  <w:num w:numId="31">
    <w:abstractNumId w:val="27"/>
  </w:num>
  <w:num w:numId="32">
    <w:abstractNumId w:val="31"/>
  </w:num>
  <w:num w:numId="33">
    <w:abstractNumId w:val="43"/>
  </w:num>
  <w:num w:numId="34">
    <w:abstractNumId w:val="34"/>
  </w:num>
  <w:num w:numId="35">
    <w:abstractNumId w:val="44"/>
  </w:num>
  <w:num w:numId="36">
    <w:abstractNumId w:val="6"/>
  </w:num>
  <w:num w:numId="37">
    <w:abstractNumId w:val="40"/>
  </w:num>
  <w:num w:numId="38">
    <w:abstractNumId w:val="0"/>
  </w:num>
  <w:num w:numId="39">
    <w:abstractNumId w:val="9"/>
  </w:num>
  <w:num w:numId="40">
    <w:abstractNumId w:val="26"/>
  </w:num>
  <w:num w:numId="41">
    <w:abstractNumId w:val="4"/>
  </w:num>
  <w:num w:numId="42">
    <w:abstractNumId w:val="2"/>
  </w:num>
  <w:num w:numId="43">
    <w:abstractNumId w:val="12"/>
  </w:num>
  <w:num w:numId="44">
    <w:abstractNumId w:val="7"/>
  </w:num>
  <w:num w:numId="45">
    <w:abstractNumId w:val="3"/>
  </w:num>
  <w:num w:numId="46">
    <w:abstractNumId w:val="1"/>
  </w:num>
  <w:num w:numId="47">
    <w:abstractNumId w:val="22"/>
  </w:num>
  <w:num w:numId="48">
    <w:abstractNumId w:val="14"/>
  </w:num>
  <w:num w:numId="49">
    <w:abstractNumId w:val="39"/>
  </w:num>
  <w:num w:numId="50">
    <w:abstractNumId w:val="35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goc Le Van Truong">
    <w15:presenceInfo w15:providerId="Windows Live" w15:userId="324f360941ef1e26"/>
  </w15:person>
  <w15:person w15:author="admin">
    <w15:presenceInfo w15:providerId="Windows Live" w15:userId="324f360941ef1e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74"/>
    <w:rsid w:val="00000F87"/>
    <w:rsid w:val="000316F1"/>
    <w:rsid w:val="000406CC"/>
    <w:rsid w:val="00044B59"/>
    <w:rsid w:val="00046770"/>
    <w:rsid w:val="000467F2"/>
    <w:rsid w:val="00052830"/>
    <w:rsid w:val="000547C1"/>
    <w:rsid w:val="00060F2C"/>
    <w:rsid w:val="00065876"/>
    <w:rsid w:val="00073203"/>
    <w:rsid w:val="00073BF9"/>
    <w:rsid w:val="0009007D"/>
    <w:rsid w:val="00096E8F"/>
    <w:rsid w:val="000A24C4"/>
    <w:rsid w:val="000C03FA"/>
    <w:rsid w:val="000C2525"/>
    <w:rsid w:val="000D61BE"/>
    <w:rsid w:val="000E5C55"/>
    <w:rsid w:val="00114C42"/>
    <w:rsid w:val="00116774"/>
    <w:rsid w:val="00137801"/>
    <w:rsid w:val="0014641A"/>
    <w:rsid w:val="001668A1"/>
    <w:rsid w:val="001912D2"/>
    <w:rsid w:val="001A7F70"/>
    <w:rsid w:val="001B1A24"/>
    <w:rsid w:val="001B7BA8"/>
    <w:rsid w:val="001D1B1A"/>
    <w:rsid w:val="001D708F"/>
    <w:rsid w:val="00206ED8"/>
    <w:rsid w:val="00207DE5"/>
    <w:rsid w:val="002208E9"/>
    <w:rsid w:val="00224B1C"/>
    <w:rsid w:val="00224B42"/>
    <w:rsid w:val="0022782B"/>
    <w:rsid w:val="0023355D"/>
    <w:rsid w:val="00236680"/>
    <w:rsid w:val="00245101"/>
    <w:rsid w:val="002610C5"/>
    <w:rsid w:val="00261636"/>
    <w:rsid w:val="00267076"/>
    <w:rsid w:val="00267760"/>
    <w:rsid w:val="00296CD7"/>
    <w:rsid w:val="002E5A8D"/>
    <w:rsid w:val="002E5B9F"/>
    <w:rsid w:val="00300154"/>
    <w:rsid w:val="0030760E"/>
    <w:rsid w:val="00310476"/>
    <w:rsid w:val="00312A5F"/>
    <w:rsid w:val="00312B79"/>
    <w:rsid w:val="00320ADF"/>
    <w:rsid w:val="00325FF2"/>
    <w:rsid w:val="00354508"/>
    <w:rsid w:val="0035754C"/>
    <w:rsid w:val="003602B0"/>
    <w:rsid w:val="00365555"/>
    <w:rsid w:val="003A649F"/>
    <w:rsid w:val="003B4E0A"/>
    <w:rsid w:val="003B5270"/>
    <w:rsid w:val="003E52CA"/>
    <w:rsid w:val="003F6DB8"/>
    <w:rsid w:val="00401DE9"/>
    <w:rsid w:val="0040501B"/>
    <w:rsid w:val="004133D5"/>
    <w:rsid w:val="004143F4"/>
    <w:rsid w:val="00416E28"/>
    <w:rsid w:val="00421D27"/>
    <w:rsid w:val="004240A6"/>
    <w:rsid w:val="00424FCD"/>
    <w:rsid w:val="00430CF7"/>
    <w:rsid w:val="00444357"/>
    <w:rsid w:val="004463D6"/>
    <w:rsid w:val="00450D4D"/>
    <w:rsid w:val="004826FF"/>
    <w:rsid w:val="004A0EE9"/>
    <w:rsid w:val="004B7DD3"/>
    <w:rsid w:val="004D603B"/>
    <w:rsid w:val="004E5130"/>
    <w:rsid w:val="004F6A99"/>
    <w:rsid w:val="00505A1D"/>
    <w:rsid w:val="00521FC3"/>
    <w:rsid w:val="00531867"/>
    <w:rsid w:val="00534B34"/>
    <w:rsid w:val="00546DF7"/>
    <w:rsid w:val="00591789"/>
    <w:rsid w:val="005A1EE3"/>
    <w:rsid w:val="005B3179"/>
    <w:rsid w:val="005E1759"/>
    <w:rsid w:val="006020E3"/>
    <w:rsid w:val="00651C3B"/>
    <w:rsid w:val="006551FC"/>
    <w:rsid w:val="00660984"/>
    <w:rsid w:val="00662B01"/>
    <w:rsid w:val="00676C31"/>
    <w:rsid w:val="00684E17"/>
    <w:rsid w:val="00694E6B"/>
    <w:rsid w:val="006A606D"/>
    <w:rsid w:val="006A7387"/>
    <w:rsid w:val="00700042"/>
    <w:rsid w:val="00704B19"/>
    <w:rsid w:val="00713D84"/>
    <w:rsid w:val="00745C38"/>
    <w:rsid w:val="00755F7E"/>
    <w:rsid w:val="007847AA"/>
    <w:rsid w:val="00791173"/>
    <w:rsid w:val="007964A1"/>
    <w:rsid w:val="007D2C15"/>
    <w:rsid w:val="007E6A92"/>
    <w:rsid w:val="007F3A4F"/>
    <w:rsid w:val="007F4556"/>
    <w:rsid w:val="0080575E"/>
    <w:rsid w:val="0081192D"/>
    <w:rsid w:val="008415AD"/>
    <w:rsid w:val="00854D61"/>
    <w:rsid w:val="00857B37"/>
    <w:rsid w:val="008662E9"/>
    <w:rsid w:val="008742B7"/>
    <w:rsid w:val="008830BD"/>
    <w:rsid w:val="00897A47"/>
    <w:rsid w:val="008A1A43"/>
    <w:rsid w:val="008A7E4F"/>
    <w:rsid w:val="008B4B99"/>
    <w:rsid w:val="008D2181"/>
    <w:rsid w:val="008D2B72"/>
    <w:rsid w:val="008E2527"/>
    <w:rsid w:val="008E4041"/>
    <w:rsid w:val="008E54C4"/>
    <w:rsid w:val="008E6AA9"/>
    <w:rsid w:val="008F72B8"/>
    <w:rsid w:val="0090688E"/>
    <w:rsid w:val="009117AE"/>
    <w:rsid w:val="0091773F"/>
    <w:rsid w:val="0092067D"/>
    <w:rsid w:val="00923C68"/>
    <w:rsid w:val="00926B7A"/>
    <w:rsid w:val="0093347E"/>
    <w:rsid w:val="009459DF"/>
    <w:rsid w:val="00966986"/>
    <w:rsid w:val="009740BC"/>
    <w:rsid w:val="0098062B"/>
    <w:rsid w:val="009933B0"/>
    <w:rsid w:val="009A1C36"/>
    <w:rsid w:val="009C7AF0"/>
    <w:rsid w:val="009D02C2"/>
    <w:rsid w:val="009D1601"/>
    <w:rsid w:val="00A1043D"/>
    <w:rsid w:val="00A11C4B"/>
    <w:rsid w:val="00A14CB8"/>
    <w:rsid w:val="00A3388B"/>
    <w:rsid w:val="00A36FCE"/>
    <w:rsid w:val="00A62CFF"/>
    <w:rsid w:val="00A705C0"/>
    <w:rsid w:val="00A8696A"/>
    <w:rsid w:val="00AD1F43"/>
    <w:rsid w:val="00AE2EF6"/>
    <w:rsid w:val="00AE364E"/>
    <w:rsid w:val="00AF5D92"/>
    <w:rsid w:val="00B07D91"/>
    <w:rsid w:val="00B165EE"/>
    <w:rsid w:val="00B30587"/>
    <w:rsid w:val="00B31556"/>
    <w:rsid w:val="00B324C9"/>
    <w:rsid w:val="00B8304E"/>
    <w:rsid w:val="00B869A6"/>
    <w:rsid w:val="00BA3D50"/>
    <w:rsid w:val="00BB40F0"/>
    <w:rsid w:val="00BB4D25"/>
    <w:rsid w:val="00BD2F5B"/>
    <w:rsid w:val="00BD4D51"/>
    <w:rsid w:val="00BE67B6"/>
    <w:rsid w:val="00BE6F75"/>
    <w:rsid w:val="00BF54FE"/>
    <w:rsid w:val="00BF5719"/>
    <w:rsid w:val="00C13F7C"/>
    <w:rsid w:val="00C277BB"/>
    <w:rsid w:val="00C27D3B"/>
    <w:rsid w:val="00C324C0"/>
    <w:rsid w:val="00C54E53"/>
    <w:rsid w:val="00C5568A"/>
    <w:rsid w:val="00C62114"/>
    <w:rsid w:val="00C76EA7"/>
    <w:rsid w:val="00C83AF4"/>
    <w:rsid w:val="00CA36BC"/>
    <w:rsid w:val="00CB5699"/>
    <w:rsid w:val="00CD7875"/>
    <w:rsid w:val="00CE0928"/>
    <w:rsid w:val="00CE1BA9"/>
    <w:rsid w:val="00CE4181"/>
    <w:rsid w:val="00CF4B1E"/>
    <w:rsid w:val="00D037E5"/>
    <w:rsid w:val="00D15AFB"/>
    <w:rsid w:val="00D4101B"/>
    <w:rsid w:val="00D722F1"/>
    <w:rsid w:val="00D75861"/>
    <w:rsid w:val="00D76392"/>
    <w:rsid w:val="00D83DAD"/>
    <w:rsid w:val="00D927AE"/>
    <w:rsid w:val="00DC7115"/>
    <w:rsid w:val="00DD43BA"/>
    <w:rsid w:val="00DD53FE"/>
    <w:rsid w:val="00DE04C3"/>
    <w:rsid w:val="00DF084E"/>
    <w:rsid w:val="00E01FBE"/>
    <w:rsid w:val="00E322D3"/>
    <w:rsid w:val="00E51A2F"/>
    <w:rsid w:val="00E54DFD"/>
    <w:rsid w:val="00E559DE"/>
    <w:rsid w:val="00E5687C"/>
    <w:rsid w:val="00E62E2C"/>
    <w:rsid w:val="00E651C9"/>
    <w:rsid w:val="00E74D7D"/>
    <w:rsid w:val="00E96CF2"/>
    <w:rsid w:val="00EA1312"/>
    <w:rsid w:val="00EB42BC"/>
    <w:rsid w:val="00EB7FEE"/>
    <w:rsid w:val="00EC5A8E"/>
    <w:rsid w:val="00ED1D94"/>
    <w:rsid w:val="00ED52FA"/>
    <w:rsid w:val="00ED7B83"/>
    <w:rsid w:val="00EE137B"/>
    <w:rsid w:val="00EF5A32"/>
    <w:rsid w:val="00F100A7"/>
    <w:rsid w:val="00F179AA"/>
    <w:rsid w:val="00F236EF"/>
    <w:rsid w:val="00F431A9"/>
    <w:rsid w:val="00F54236"/>
    <w:rsid w:val="00F63BAC"/>
    <w:rsid w:val="00F71C37"/>
    <w:rsid w:val="00F756FD"/>
    <w:rsid w:val="00F80FAD"/>
    <w:rsid w:val="00FA042E"/>
    <w:rsid w:val="00FA46CF"/>
    <w:rsid w:val="00FA5F08"/>
    <w:rsid w:val="00FB749C"/>
    <w:rsid w:val="00FD0A5E"/>
    <w:rsid w:val="00FD1CB8"/>
    <w:rsid w:val="00FD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B1EE1"/>
  <w15:chartTrackingRefBased/>
  <w15:docId w15:val="{B05434F6-56C3-4840-A2E6-2B4079C6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774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774"/>
    <w:pPr>
      <w:ind w:left="720"/>
      <w:contextualSpacing/>
    </w:pPr>
  </w:style>
  <w:style w:type="table" w:styleId="TableGrid">
    <w:name w:val="Table Grid"/>
    <w:basedOn w:val="TableNormal"/>
    <w:uiPriority w:val="39"/>
    <w:rsid w:val="00CE4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83AF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708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57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75E"/>
    <w:rPr>
      <w:rFonts w:ascii=".VnTime" w:eastAsia="Times New Roman" w:hAnsi=".VnTime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7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75E"/>
    <w:rPr>
      <w:rFonts w:ascii=".VnTime" w:eastAsia="Times New Roman" w:hAnsi=".VnTime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46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77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770"/>
    <w:rPr>
      <w:rFonts w:ascii=".VnTime" w:eastAsia="Times New Roman" w:hAnsi=".VnTime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770"/>
    <w:rPr>
      <w:rFonts w:ascii=".VnTime" w:eastAsia="Times New Roman" w:hAnsi=".VnTime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7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70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27AE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6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thu15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 Do</dc:creator>
  <cp:keywords/>
  <dc:description/>
  <cp:lastModifiedBy>Dell</cp:lastModifiedBy>
  <cp:revision>2</cp:revision>
  <dcterms:created xsi:type="dcterms:W3CDTF">2023-05-03T08:01:00Z</dcterms:created>
  <dcterms:modified xsi:type="dcterms:W3CDTF">2023-05-03T08:01:00Z</dcterms:modified>
</cp:coreProperties>
</file>